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697B4AB5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681A2A">
        <w:rPr>
          <w:rFonts w:ascii="Arial" w:hAnsi="Arial" w:cs="Arial"/>
          <w:sz w:val="20"/>
          <w:szCs w:val="20"/>
          <w:lang w:eastAsia="en-US"/>
        </w:rPr>
        <w:t>-e</w:t>
      </w:r>
      <w:proofErr w:type="spellEnd"/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3BC8" w14:textId="77777777" w:rsidR="003369E9" w:rsidRDefault="003369E9">
      <w:r>
        <w:separator/>
      </w:r>
    </w:p>
  </w:endnote>
  <w:endnote w:type="continuationSeparator" w:id="0">
    <w:p w14:paraId="235A7A07" w14:textId="77777777" w:rsidR="003369E9" w:rsidRDefault="0033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A977" w14:textId="77777777" w:rsidR="003369E9" w:rsidRDefault="003369E9">
      <w:r>
        <w:rPr>
          <w:color w:val="000000"/>
        </w:rPr>
        <w:separator/>
      </w:r>
    </w:p>
  </w:footnote>
  <w:footnote w:type="continuationSeparator" w:id="0">
    <w:p w14:paraId="463BE951" w14:textId="77777777" w:rsidR="003369E9" w:rsidRDefault="0033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01C2" w14:textId="71E18563" w:rsidR="00AF2CC8" w:rsidRDefault="00B45F0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73C70E10">
              <wp:simplePos x="0" y="0"/>
              <wp:positionH relativeFrom="margin">
                <wp:align>left</wp:align>
              </wp:positionH>
              <wp:positionV relativeFrom="paragraph">
                <wp:posOffset>3810</wp:posOffset>
              </wp:positionV>
              <wp:extent cx="4145280" cy="712470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145280" cy="712470"/>
                        <a:chOff x="0" y="0"/>
                        <a:chExt cx="4145280" cy="7124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82118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0" y="137160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17A084" id="Groupe 3" o:spid="_x0000_s1026" style="position:absolute;margin-left:0;margin-top:.3pt;width:326.4pt;height:56.1pt;z-index:251658240;mso-position-horizontal:left;mso-position-horizontal-relative:margin" coordsize="41452,71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23241;width:18211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">
                <v:imagedata r:id="rId3" o:title=""/>
              </v:shape>
              <v:shape id="Image 10" o:spid="_x0000_s1028" type="#_x0000_t75" style="position:absolute;top:1371;width:24536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  <w10:wrap anchorx="margin"/>
            </v:group>
          </w:pict>
        </mc:Fallback>
      </mc:AlternateContent>
    </w:r>
    <w:r w:rsidR="00AF2CC8" w:rsidRP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14:paraId="6A8258D5" w14:textId="248733F8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013DB30" w14:textId="22E96DA4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A36353" w14:textId="49ACB547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5CC87D37" w14:textId="1278934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36B5EA26" w14:textId="4289C682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0796E196" w14:textId="4258ED1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8B7A24" w14:textId="77777777" w:rsidR="00A15F93" w:rsidRPr="00AF2CC8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2F41432C" w14:textId="2214085C" w:rsidR="00AF2CC8" w:rsidRPr="00AF2CC8" w:rsidRDefault="00AF2CC8" w:rsidP="00AF2CC8">
    <w:pPr>
      <w:widowControl/>
      <w:tabs>
        <w:tab w:val="center" w:pos="4536"/>
        <w:tab w:val="right" w:pos="9072"/>
      </w:tabs>
      <w:suppressAutoHyphens w:val="0"/>
      <w:autoSpaceDN/>
      <w:spacing w:before="120" w:after="120"/>
      <w:jc w:val="both"/>
      <w:textAlignment w:val="auto"/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</w:pPr>
    <w:r w:rsidRPr="00AF2CC8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Modèle de déclaration d</w:t>
    </w:r>
    <w:r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’absence de conflit d’intérêts – marchés publics</w:t>
    </w:r>
    <w:r w:rsidR="006C144B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ab/>
    </w: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91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91165F"/>
    <w:rsid w:val="009258C8"/>
    <w:rsid w:val="00934E5E"/>
    <w:rsid w:val="0096582C"/>
    <w:rsid w:val="00985997"/>
    <w:rsid w:val="00A15F93"/>
    <w:rsid w:val="00A62634"/>
    <w:rsid w:val="00A97266"/>
    <w:rsid w:val="00AB4FB1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61FF2"/>
    <w:rsid w:val="00F91576"/>
    <w:rsid w:val="00F96594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3" ma:contentTypeDescription="Crée un document." ma:contentTypeScope="" ma:versionID="08ac1705fedf48a9bc4830cfe7b49290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17687aa1c8c57cedd16f9e6e8a8684e1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4E95-B06A-4F16-9439-3C13AA98214E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9de02861-d37b-45f9-8aec-d635357453ce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526D9-BEA7-43FE-BC5F-E764E4614991}"/>
</file>

<file path=customXml/itemProps4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CAILLAUD Bertille</cp:lastModifiedBy>
  <cp:revision>6</cp:revision>
  <cp:lastPrinted>2022-07-04T13:31:00Z</cp:lastPrinted>
  <dcterms:created xsi:type="dcterms:W3CDTF">2022-08-30T09:44:00Z</dcterms:created>
  <dcterms:modified xsi:type="dcterms:W3CDTF">2022-12-01T14:18:00Z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</Properties>
</file>