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E963A" w14:textId="77777777" w:rsidR="0059721B" w:rsidRDefault="0059721B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50FD093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0F01AE5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1D149B0A" w14:textId="4644C63E" w:rsidR="00817B5F" w:rsidRPr="00817B5F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eastAsiaTheme="minorHAnsi" w:hAnsi="Arial" w:cs="Arial"/>
          <w:sz w:val="36"/>
          <w:szCs w:val="36"/>
        </w:rPr>
      </w:pP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 xml:space="preserve">Programme régional </w:t>
      </w:r>
      <w:r w:rsidRPr="00817B5F">
        <w:rPr>
          <w:rStyle w:val="scxw113702608"/>
          <w:rFonts w:ascii="Arial" w:hAnsi="Arial" w:cs="Arial"/>
          <w:sz w:val="36"/>
          <w:szCs w:val="36"/>
        </w:rPr>
        <w:t> </w:t>
      </w:r>
      <w:r w:rsidRPr="00817B5F">
        <w:rPr>
          <w:rFonts w:ascii="Arial" w:hAnsi="Arial" w:cs="Arial"/>
          <w:sz w:val="36"/>
          <w:szCs w:val="36"/>
        </w:rPr>
        <w:br/>
      </w: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 xml:space="preserve">Île-de-France et bassin de la Seine </w:t>
      </w:r>
      <w:r w:rsidRPr="00817B5F">
        <w:rPr>
          <w:rStyle w:val="scxw113702608"/>
          <w:rFonts w:ascii="Arial" w:hAnsi="Arial" w:cs="Arial"/>
          <w:sz w:val="36"/>
          <w:szCs w:val="36"/>
        </w:rPr>
        <w:t> </w:t>
      </w:r>
      <w:r w:rsidRPr="00817B5F">
        <w:rPr>
          <w:rFonts w:ascii="Arial" w:hAnsi="Arial" w:cs="Arial"/>
          <w:sz w:val="36"/>
          <w:szCs w:val="36"/>
        </w:rPr>
        <w:br/>
      </w: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>FEDER-FSE+ 2021-2027</w:t>
      </w:r>
      <w:r w:rsidRPr="00817B5F">
        <w:rPr>
          <w:rStyle w:val="eop"/>
          <w:rFonts w:ascii="Arial" w:eastAsiaTheme="minorHAnsi" w:hAnsi="Arial" w:cs="Arial"/>
          <w:sz w:val="36"/>
          <w:szCs w:val="36"/>
        </w:rPr>
        <w:t> </w:t>
      </w:r>
    </w:p>
    <w:p w14:paraId="25989B43" w14:textId="77777777" w:rsidR="00D20759" w:rsidRPr="00397C04" w:rsidRDefault="00D20759" w:rsidP="00D20759">
      <w:pPr>
        <w:rPr>
          <w:b/>
          <w:bCs/>
          <w:color w:val="17365D" w:themeColor="text2" w:themeShade="BF"/>
          <w:sz w:val="36"/>
          <w:szCs w:val="36"/>
        </w:rPr>
      </w:pPr>
    </w:p>
    <w:p w14:paraId="6FF88808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2C8782AF" w14:textId="10FB9804" w:rsidR="00186851" w:rsidRPr="00397C04" w:rsidRDefault="00C65C12" w:rsidP="0091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olor w:val="17365D" w:themeColor="text2" w:themeShade="BF"/>
          <w:sz w:val="28"/>
          <w:szCs w:val="14"/>
        </w:rPr>
      </w:pPr>
      <w:r w:rsidRPr="00397C04">
        <w:rPr>
          <w:b/>
          <w:color w:val="17365D" w:themeColor="text2" w:themeShade="BF"/>
          <w:sz w:val="28"/>
          <w:szCs w:val="14"/>
        </w:rPr>
        <w:t xml:space="preserve">Liste des pièces </w:t>
      </w:r>
      <w:r w:rsidR="00415827" w:rsidRPr="00397C04">
        <w:rPr>
          <w:b/>
          <w:color w:val="17365D" w:themeColor="text2" w:themeShade="BF"/>
          <w:sz w:val="28"/>
          <w:szCs w:val="14"/>
        </w:rPr>
        <w:t>obligatoires au dépôt de la demande d’aide</w:t>
      </w:r>
    </w:p>
    <w:p w14:paraId="65AD3D14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6DB66A5D" w14:textId="77777777" w:rsidR="000937A2" w:rsidRDefault="000937A2" w:rsidP="000937A2">
      <w:pPr>
        <w:spacing w:after="0"/>
      </w:pPr>
    </w:p>
    <w:p w14:paraId="2D95F1DF" w14:textId="296DA096" w:rsidR="00C65C12" w:rsidRPr="004748C4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 xml:space="preserve">Madame, Monsieur, </w:t>
      </w:r>
    </w:p>
    <w:p w14:paraId="22BBEC66" w14:textId="1D218164" w:rsidR="00C65C12" w:rsidRPr="004748C4" w:rsidRDefault="00C65C12" w:rsidP="000937A2">
      <w:pPr>
        <w:tabs>
          <w:tab w:val="left" w:pos="3790"/>
        </w:tabs>
        <w:rPr>
          <w:sz w:val="22"/>
          <w:szCs w:val="22"/>
        </w:rPr>
      </w:pPr>
      <w:r w:rsidRPr="004748C4">
        <w:rPr>
          <w:sz w:val="22"/>
          <w:szCs w:val="22"/>
        </w:rPr>
        <w:t xml:space="preserve">Nous attirons votre attention sur le fait que </w:t>
      </w:r>
      <w:r w:rsidR="00F30C27" w:rsidRPr="004748C4">
        <w:rPr>
          <w:sz w:val="22"/>
          <w:szCs w:val="22"/>
          <w:u w:val="single"/>
        </w:rPr>
        <w:t xml:space="preserve">la bonne réception des pièces listées ci-dessous conditionne la </w:t>
      </w:r>
      <w:r w:rsidR="00F30C27" w:rsidRPr="003B261E">
        <w:rPr>
          <w:b/>
          <w:bCs/>
          <w:sz w:val="22"/>
          <w:szCs w:val="22"/>
          <w:u w:val="single"/>
        </w:rPr>
        <w:t>recevabilité administrative de votre dossier</w:t>
      </w:r>
      <w:r w:rsidRPr="004748C4">
        <w:rPr>
          <w:sz w:val="22"/>
          <w:szCs w:val="22"/>
        </w:rPr>
        <w:t xml:space="preserve">. Aussi, afin de vous aider dans la complétude de votre dossier, cette liste des pièces à fournir est mise à votre disposition, ainsi que les modèles de certaines pièces à télécharger et compléter. </w:t>
      </w:r>
    </w:p>
    <w:p w14:paraId="0A60220C" w14:textId="1A582B37" w:rsidR="00FC219D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>Nous vous remercions de votre attention sur ce point.</w:t>
      </w:r>
    </w:p>
    <w:p w14:paraId="437EA895" w14:textId="77777777" w:rsidR="00817B5F" w:rsidRPr="004748C4" w:rsidRDefault="00817B5F" w:rsidP="00C65C12">
      <w:pPr>
        <w:rPr>
          <w:sz w:val="22"/>
          <w:szCs w:val="22"/>
        </w:rPr>
      </w:pPr>
    </w:p>
    <w:tbl>
      <w:tblPr>
        <w:tblStyle w:val="Grilledutableau"/>
        <w:tblW w:w="10915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4635"/>
        <w:gridCol w:w="1443"/>
        <w:gridCol w:w="4381"/>
      </w:tblGrid>
      <w:tr w:rsidR="0023585F" w14:paraId="327FACBB" w14:textId="77777777" w:rsidTr="00711EE3">
        <w:trPr>
          <w:trHeight w:val="941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 w:rsidP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1443" w:type="dxa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381" w:type="dxa"/>
            <w:shd w:val="clear" w:color="auto" w:fill="C6D9F1" w:themeFill="text2" w:themeFillTint="33"/>
            <w:vAlign w:val="center"/>
          </w:tcPr>
          <w:p w14:paraId="0003F2A1" w14:textId="6D6DF561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15598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0059721B">
        <w:trPr>
          <w:trHeight w:val="837"/>
        </w:trPr>
        <w:tc>
          <w:tcPr>
            <w:tcW w:w="10915" w:type="dxa"/>
            <w:gridSpan w:val="4"/>
            <w:shd w:val="clear" w:color="auto" w:fill="FFFFCC"/>
          </w:tcPr>
          <w:p w14:paraId="67125C26" w14:textId="77777777" w:rsidR="007E4F98" w:rsidRDefault="007E4F98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65F9C7" w14:textId="77777777" w:rsidR="00FC219D" w:rsidRPr="00FC219D" w:rsidRDefault="00FC219D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14:paraId="52ACE46A" w14:textId="77777777" w:rsidTr="00711EE3">
        <w:sdt>
          <w:sdtPr>
            <w:rPr>
              <w:sz w:val="24"/>
              <w:szCs w:val="24"/>
            </w:rPr>
            <w:id w:val="143433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79308E4" w14:textId="24DDE96C" w:rsidR="0070688F" w:rsidRPr="007E4F98" w:rsidRDefault="00766FCD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EC8FEF4" w14:textId="32457677" w:rsidR="00FC219D" w:rsidRPr="007E4F98" w:rsidRDefault="00AA1E4C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Formulaire</w:t>
            </w:r>
            <w:r w:rsidR="004047CB">
              <w:rPr>
                <w:color w:val="000000"/>
                <w:sz w:val="24"/>
                <w:szCs w:val="24"/>
              </w:rPr>
              <w:t xml:space="preserve"> de d</w:t>
            </w:r>
            <w:r w:rsidR="00DA0B07" w:rsidRPr="00DA0B07">
              <w:rPr>
                <w:color w:val="000000"/>
                <w:sz w:val="24"/>
                <w:szCs w:val="24"/>
              </w:rPr>
              <w:t>emande d'aide européenne</w:t>
            </w:r>
          </w:p>
        </w:tc>
        <w:tc>
          <w:tcPr>
            <w:tcW w:w="1443" w:type="dxa"/>
          </w:tcPr>
          <w:p w14:paraId="4FE98E3D" w14:textId="77777777" w:rsidR="00FC219D" w:rsidRPr="007E4F98" w:rsidRDefault="00FC219D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050A4C2" w14:textId="425D4B9C" w:rsidR="00FC219D" w:rsidRDefault="004047CB" w:rsidP="0001559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document est à télécharger de</w:t>
            </w:r>
            <w:r w:rsidR="0059721B">
              <w:rPr>
                <w:sz w:val="24"/>
                <w:szCs w:val="24"/>
              </w:rPr>
              <w:t xml:space="preserve">puis </w:t>
            </w:r>
            <w:hyperlink r:id="rId11" w:history="1">
              <w:r w:rsidR="00015598" w:rsidRPr="00015598">
                <w:rPr>
                  <w:color w:val="0000FF"/>
                  <w:sz w:val="24"/>
                  <w:szCs w:val="24"/>
                  <w:u w:val="single"/>
                </w:rPr>
                <w:t>e-Synergie</w:t>
              </w:r>
            </w:hyperlink>
            <w:r w:rsidRPr="000155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à la fin de la saisie de la demande. </w:t>
            </w:r>
          </w:p>
          <w:p w14:paraId="0CC9D6F7" w14:textId="603E6478" w:rsidR="00B615A2" w:rsidRDefault="00B615A2" w:rsidP="000155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La dernière page (lettre d’engagement) doit être</w:t>
            </w:r>
            <w:r w:rsidRPr="00DA0B07">
              <w:rPr>
                <w:color w:val="000000"/>
                <w:sz w:val="24"/>
                <w:szCs w:val="24"/>
              </w:rPr>
              <w:t xml:space="preserve"> datée et signée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6D4BE17" w14:textId="77777777" w:rsidR="00B615A2" w:rsidRDefault="00B615A2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5BE761A0" w14:textId="25142CC3" w:rsidR="009C0E57" w:rsidRDefault="00B615A2" w:rsidP="00015598">
            <w:pPr>
              <w:spacing w:after="0" w:line="240" w:lineRule="auto"/>
              <w:rPr>
                <w:sz w:val="24"/>
                <w:szCs w:val="24"/>
              </w:rPr>
            </w:pPr>
            <w:r w:rsidRPr="003B261E">
              <w:rPr>
                <w:b/>
                <w:bCs/>
                <w:sz w:val="24"/>
                <w:szCs w:val="24"/>
              </w:rPr>
              <w:t>Attention !</w:t>
            </w:r>
            <w:r>
              <w:rPr>
                <w:sz w:val="24"/>
                <w:szCs w:val="24"/>
              </w:rPr>
              <w:t xml:space="preserve"> Ne pas oublier de cocher la casse « </w:t>
            </w:r>
            <w:r w:rsidRPr="003B261E">
              <w:rPr>
                <w:i/>
                <w:iCs/>
                <w:sz w:val="24"/>
                <w:szCs w:val="24"/>
              </w:rPr>
              <w:t>J’atteste sur l’honneur</w:t>
            </w:r>
            <w:r>
              <w:rPr>
                <w:sz w:val="24"/>
                <w:szCs w:val="24"/>
              </w:rPr>
              <w:t> »</w:t>
            </w:r>
            <w:r w:rsidR="003B261E">
              <w:rPr>
                <w:sz w:val="24"/>
                <w:szCs w:val="24"/>
              </w:rPr>
              <w:t>.</w:t>
            </w:r>
          </w:p>
          <w:p w14:paraId="4E028B75" w14:textId="29A93873" w:rsidR="009C0E57" w:rsidRPr="007E4F98" w:rsidRDefault="009C0E57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766FCD" w14:paraId="78A79691" w14:textId="77777777" w:rsidTr="00711EE3">
        <w:sdt>
          <w:sdtPr>
            <w:rPr>
              <w:sz w:val="24"/>
              <w:szCs w:val="24"/>
            </w:rPr>
            <w:id w:val="-44161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F9E3D12" w14:textId="28BA1940" w:rsidR="00766FCD" w:rsidRDefault="00C172B0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499AC8A" w14:textId="08050DA2" w:rsidR="00766FCD" w:rsidRPr="007E4F98" w:rsidRDefault="00766FCD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 attestant la capacité du représentant légal</w:t>
            </w:r>
            <w:r w:rsidR="00B615A2">
              <w:rPr>
                <w:color w:val="000000"/>
                <w:sz w:val="24"/>
                <w:szCs w:val="24"/>
              </w:rPr>
              <w:t xml:space="preserve"> (signataire de la demande)</w:t>
            </w:r>
          </w:p>
        </w:tc>
        <w:tc>
          <w:tcPr>
            <w:tcW w:w="1443" w:type="dxa"/>
            <w:vAlign w:val="center"/>
          </w:tcPr>
          <w:p w14:paraId="067CEB2D" w14:textId="63468346" w:rsidR="00766FCD" w:rsidRPr="007E4F98" w:rsidRDefault="00766FCD" w:rsidP="00415E56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42E3C55" w14:textId="350DE333" w:rsidR="00766FCD" w:rsidRDefault="00766FCD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 w:rsidR="003B261E">
              <w:rPr>
                <w:sz w:val="24"/>
                <w:szCs w:val="24"/>
              </w:rPr>
              <w:t>.</w:t>
            </w:r>
          </w:p>
          <w:p w14:paraId="0156C3F1" w14:textId="769B09F0" w:rsidR="0059721B" w:rsidRPr="007E4F98" w:rsidRDefault="0059721B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FC219D" w14:paraId="7715EAA2" w14:textId="77777777" w:rsidTr="00711EE3">
        <w:sdt>
          <w:sdtPr>
            <w:rPr>
              <w:sz w:val="24"/>
              <w:szCs w:val="24"/>
            </w:rPr>
            <w:id w:val="-188809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4DC39956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3DE687C" w14:textId="0976EE62" w:rsidR="00FC219D" w:rsidRPr="007E4F98" w:rsidRDefault="00FC219D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Délégation de signature </w:t>
            </w:r>
            <w:r w:rsidR="00B615A2" w:rsidRPr="00B615A2">
              <w:rPr>
                <w:color w:val="000000"/>
                <w:sz w:val="24"/>
                <w:szCs w:val="24"/>
              </w:rPr>
              <w:t>(le cas échéant)</w:t>
            </w:r>
          </w:p>
        </w:tc>
        <w:tc>
          <w:tcPr>
            <w:tcW w:w="1443" w:type="dxa"/>
            <w:vAlign w:val="center"/>
          </w:tcPr>
          <w:p w14:paraId="665B3AA1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E52DAB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221B7BBB" w14:textId="77777777" w:rsidTr="00711EE3">
        <w:tc>
          <w:tcPr>
            <w:tcW w:w="456" w:type="dxa"/>
          </w:tcPr>
          <w:p w14:paraId="250961D1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94217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FA5F19" w14:textId="77777777" w:rsidR="0070688F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71F298E" w14:textId="54110304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fiscale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attestation fiscale</w:t>
            </w:r>
            <w:r w:rsidR="003B261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43" w:type="dxa"/>
            <w:vAlign w:val="center"/>
          </w:tcPr>
          <w:p w14:paraId="318A26F2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04DD25" w14:textId="5952356E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sauf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015598">
              <w:rPr>
                <w:color w:val="000000"/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orteurs publics)</w:t>
            </w:r>
          </w:p>
        </w:tc>
        <w:tc>
          <w:tcPr>
            <w:tcW w:w="4381" w:type="dxa"/>
            <w:vAlign w:val="center"/>
          </w:tcPr>
          <w:p w14:paraId="01A49602" w14:textId="499B9E08" w:rsidR="0038622A" w:rsidRPr="007E4F98" w:rsidRDefault="0038622A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D</w:t>
            </w:r>
            <w:r w:rsidRPr="0038622A">
              <w:rPr>
                <w:color w:val="000000"/>
                <w:sz w:val="24"/>
                <w:szCs w:val="24"/>
                <w:u w:val="single"/>
              </w:rPr>
              <w:t>élivrée par les services fiscaux</w:t>
            </w:r>
          </w:p>
        </w:tc>
      </w:tr>
      <w:tr w:rsidR="00FC219D" w14:paraId="0E158F74" w14:textId="77777777" w:rsidTr="00711EE3">
        <w:tc>
          <w:tcPr>
            <w:tcW w:w="456" w:type="dxa"/>
          </w:tcPr>
          <w:p w14:paraId="136686D6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8794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4F6CCF" w14:textId="4ED205AC" w:rsidR="0070688F" w:rsidRPr="007E4F98" w:rsidRDefault="009126B5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D796587" w14:textId="2BD6FD3F" w:rsidR="00FC219D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sociale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certificat social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  <w:p w14:paraId="050E3814" w14:textId="48CFF867" w:rsidR="00AC22F3" w:rsidRPr="007E4F98" w:rsidRDefault="00AC22F3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14:paraId="0D89FE3B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lastRenderedPageBreak/>
              <w:t>Obligatoire</w:t>
            </w:r>
          </w:p>
          <w:p w14:paraId="01EAE24C" w14:textId="2B062B94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sauf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porteurs publics)</w:t>
            </w:r>
          </w:p>
        </w:tc>
        <w:tc>
          <w:tcPr>
            <w:tcW w:w="4381" w:type="dxa"/>
            <w:vAlign w:val="center"/>
          </w:tcPr>
          <w:p w14:paraId="2AF82E50" w14:textId="598E1C97" w:rsidR="000937A2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lastRenderedPageBreak/>
              <w:t xml:space="preserve">A demande auprès </w:t>
            </w:r>
            <w:r w:rsidR="0059721B">
              <w:rPr>
                <w:color w:val="000000"/>
                <w:sz w:val="24"/>
                <w:szCs w:val="24"/>
              </w:rPr>
              <w:br/>
            </w:r>
            <w:r w:rsidRPr="007E4F98">
              <w:rPr>
                <w:color w:val="000000"/>
                <w:sz w:val="24"/>
                <w:szCs w:val="24"/>
              </w:rPr>
              <w:t>des services de l'URSSAF</w:t>
            </w:r>
          </w:p>
        </w:tc>
      </w:tr>
      <w:tr w:rsidR="00711EE3" w:rsidRPr="000A5464" w14:paraId="61F6C21F" w14:textId="77777777" w:rsidTr="00711EE3">
        <w:sdt>
          <w:sdtPr>
            <w:rPr>
              <w:sz w:val="24"/>
              <w:szCs w:val="24"/>
            </w:rPr>
            <w:id w:val="111355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0FFEE6E" w14:textId="7710BB4F" w:rsidR="00711EE3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56AA3B7" w14:textId="7595DA10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</w:t>
            </w:r>
            <w:r>
              <w:rPr>
                <w:color w:val="000000"/>
                <w:sz w:val="24"/>
                <w:szCs w:val="24"/>
              </w:rPr>
              <w:t>relative au respect des conditions favorisantes H3 et H4</w:t>
            </w:r>
          </w:p>
        </w:tc>
        <w:tc>
          <w:tcPr>
            <w:tcW w:w="1443" w:type="dxa"/>
            <w:vAlign w:val="center"/>
          </w:tcPr>
          <w:p w14:paraId="37176E56" w14:textId="2224D639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18F09E54" w14:textId="737E5998" w:rsidR="00711EE3" w:rsidRPr="000A5464" w:rsidRDefault="00ED0385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A5464">
              <w:rPr>
                <w:color w:val="000000"/>
                <w:sz w:val="24"/>
                <w:szCs w:val="24"/>
              </w:rPr>
              <w:t xml:space="preserve">Cf. annexe n°14 </w:t>
            </w:r>
            <w:r w:rsidR="000A5464" w:rsidRPr="000A5464">
              <w:rPr>
                <w:color w:val="000000"/>
                <w:sz w:val="24"/>
                <w:szCs w:val="24"/>
              </w:rPr>
              <w:t>–</w:t>
            </w:r>
            <w:r w:rsidRPr="000A5464">
              <w:rPr>
                <w:color w:val="000000"/>
                <w:sz w:val="24"/>
                <w:szCs w:val="24"/>
              </w:rPr>
              <w:t xml:space="preserve"> A</w:t>
            </w:r>
            <w:r w:rsidR="000A5464" w:rsidRPr="000A5464">
              <w:rPr>
                <w:color w:val="000000"/>
                <w:sz w:val="24"/>
                <w:szCs w:val="24"/>
              </w:rPr>
              <w:t>ttestation su</w:t>
            </w:r>
            <w:r w:rsidR="000A5464">
              <w:rPr>
                <w:color w:val="000000"/>
                <w:sz w:val="24"/>
                <w:szCs w:val="24"/>
              </w:rPr>
              <w:t xml:space="preserve">r l’honneur relative au respect des conditions favorisantes </w:t>
            </w:r>
          </w:p>
        </w:tc>
      </w:tr>
      <w:tr w:rsidR="00711EE3" w:rsidRPr="005172ED" w14:paraId="13CF07BF" w14:textId="77777777" w:rsidTr="00711EE3">
        <w:bookmarkStart w:id="0" w:name="_Hlk130476732" w:displacedByCustomXml="next"/>
        <w:sdt>
          <w:sdtPr>
            <w:rPr>
              <w:sz w:val="24"/>
              <w:szCs w:val="24"/>
            </w:rPr>
            <w:id w:val="1275675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C2D1E31" w14:textId="5C7C3D6D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9EC41D4" w14:textId="4DB9FE81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Attestation de non-assujettissement à la TVA le cas échéant</w:t>
            </w:r>
            <w:r w:rsidR="00AA1E4C">
              <w:rPr>
                <w:rStyle w:val="Appelnotedebasdep"/>
                <w:color w:val="000000"/>
                <w:sz w:val="24"/>
                <w:szCs w:val="24"/>
              </w:rPr>
              <w:footnoteReference w:id="1"/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vAlign w:val="center"/>
          </w:tcPr>
          <w:p w14:paraId="17A61798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45BF7BA" w14:textId="4E0BB66C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Délivré par les services fiscaux compétents</w:t>
            </w:r>
          </w:p>
          <w:p w14:paraId="59E3D0D3" w14:textId="1FA28A25" w:rsidR="00711EE3" w:rsidRPr="005172ED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172ED">
              <w:rPr>
                <w:sz w:val="24"/>
                <w:szCs w:val="24"/>
              </w:rPr>
              <w:t xml:space="preserve">2. Cf. annexe n°2 – </w:t>
            </w:r>
            <w:r w:rsidR="000A5464">
              <w:rPr>
                <w:sz w:val="24"/>
                <w:szCs w:val="24"/>
              </w:rPr>
              <w:t>A</w:t>
            </w:r>
            <w:r w:rsidRPr="005172ED">
              <w:rPr>
                <w:sz w:val="24"/>
                <w:szCs w:val="24"/>
              </w:rPr>
              <w:t>ttestation sur</w:t>
            </w:r>
            <w:r>
              <w:rPr>
                <w:sz w:val="24"/>
                <w:szCs w:val="24"/>
              </w:rPr>
              <w:t xml:space="preserve"> l’honneur TVA</w:t>
            </w:r>
          </w:p>
        </w:tc>
      </w:tr>
      <w:tr w:rsidR="00711EE3" w14:paraId="2DE8BC97" w14:textId="77777777" w:rsidTr="00711EE3">
        <w:bookmarkEnd w:id="0" w:displacedByCustomXml="next"/>
        <w:sdt>
          <w:sdtPr>
            <w:rPr>
              <w:sz w:val="24"/>
              <w:szCs w:val="24"/>
            </w:rPr>
            <w:id w:val="40002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868DCB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9E91AE6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Fiche SIRENE</w:t>
            </w:r>
          </w:p>
        </w:tc>
        <w:tc>
          <w:tcPr>
            <w:tcW w:w="1443" w:type="dxa"/>
            <w:vAlign w:val="center"/>
          </w:tcPr>
          <w:p w14:paraId="3EB9B409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53C85DF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6F87133E" w14:textId="77777777" w:rsidTr="00711EE3">
        <w:tc>
          <w:tcPr>
            <w:tcW w:w="456" w:type="dxa"/>
          </w:tcPr>
          <w:p w14:paraId="3E270801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7A6AE1E8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97477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696F6C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34BD359C" w14:textId="77777777" w:rsidR="00711EE3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E3915E8" w14:textId="2F0A2F16" w:rsidR="00711EE3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Bilans comptables ou comptes de résultat des trois dernières années</w:t>
            </w:r>
            <w:r>
              <w:rPr>
                <w:color w:val="000000"/>
                <w:sz w:val="24"/>
                <w:szCs w:val="24"/>
              </w:rPr>
              <w:t xml:space="preserve"> signées par l’expert-comptable ou le CAC</w:t>
            </w:r>
            <w:r w:rsidRPr="007E4F98">
              <w:rPr>
                <w:color w:val="000000"/>
                <w:sz w:val="24"/>
                <w:szCs w:val="24"/>
              </w:rPr>
              <w:t xml:space="preserve">, ou compte d’exploitation et bilan du dernier exercice clos </w:t>
            </w:r>
          </w:p>
          <w:p w14:paraId="74E48309" w14:textId="3AED5740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14:paraId="4B82E6B0" w14:textId="77777777" w:rsidR="00711EE3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7D83D365" w14:textId="19A4349B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sauf</w:t>
            </w:r>
            <w:proofErr w:type="gramEnd"/>
            <w:r>
              <w:rPr>
                <w:sz w:val="24"/>
                <w:szCs w:val="24"/>
              </w:rPr>
              <w:t xml:space="preserve"> porteurs publics)</w:t>
            </w:r>
          </w:p>
        </w:tc>
        <w:tc>
          <w:tcPr>
            <w:tcW w:w="4381" w:type="dxa"/>
            <w:vAlign w:val="center"/>
          </w:tcPr>
          <w:p w14:paraId="7B72A3CF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4551D5E2" w14:textId="59BE7A9C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</w:p>
        </w:tc>
      </w:tr>
      <w:tr w:rsidR="00711EE3" w14:paraId="78A331B9" w14:textId="77777777" w:rsidTr="00711EE3">
        <w:sdt>
          <w:sdtPr>
            <w:rPr>
              <w:sz w:val="24"/>
              <w:szCs w:val="24"/>
            </w:rPr>
            <w:id w:val="-1060936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BFA310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8389F8F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RIB /IBAN /Code BIC</w:t>
            </w:r>
          </w:p>
        </w:tc>
        <w:tc>
          <w:tcPr>
            <w:tcW w:w="1443" w:type="dxa"/>
            <w:vAlign w:val="center"/>
          </w:tcPr>
          <w:p w14:paraId="6F4DF0A3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158631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81" w:type="dxa"/>
            <w:vAlign w:val="center"/>
          </w:tcPr>
          <w:p w14:paraId="00C9CBB7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898CAA6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711EE3" w14:paraId="47A67BF9" w14:textId="77777777" w:rsidTr="00711EE3">
        <w:trPr>
          <w:trHeight w:val="1769"/>
        </w:trPr>
        <w:sdt>
          <w:sdtPr>
            <w:rPr>
              <w:sz w:val="24"/>
              <w:szCs w:val="24"/>
            </w:rPr>
            <w:id w:val="-69769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7B76F55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336E3B9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Plan de financement (équilibré)</w:t>
            </w:r>
          </w:p>
        </w:tc>
        <w:tc>
          <w:tcPr>
            <w:tcW w:w="1443" w:type="dxa"/>
            <w:vAlign w:val="center"/>
          </w:tcPr>
          <w:p w14:paraId="2BCB13DD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8C5CF17" w14:textId="061E8E1C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 xml:space="preserve">Compléter le </w:t>
            </w:r>
            <w:r w:rsidRPr="007E4F98">
              <w:rPr>
                <w:b/>
                <w:sz w:val="24"/>
                <w:szCs w:val="24"/>
              </w:rPr>
              <w:t xml:space="preserve">volet 2 </w:t>
            </w:r>
            <w:r w:rsidRPr="00FB5E60">
              <w:rPr>
                <w:bCs/>
                <w:sz w:val="24"/>
                <w:szCs w:val="24"/>
              </w:rPr>
              <w:t xml:space="preserve">"Fiche </w:t>
            </w:r>
            <w:r w:rsidRPr="00FB5E60">
              <w:rPr>
                <w:bCs/>
                <w:color w:val="000000"/>
                <w:sz w:val="24"/>
                <w:szCs w:val="24"/>
              </w:rPr>
              <w:t>moyens humains" </w:t>
            </w:r>
            <w:r w:rsidRPr="007E4F98">
              <w:rPr>
                <w:b/>
                <w:sz w:val="24"/>
                <w:szCs w:val="24"/>
              </w:rPr>
              <w:t xml:space="preserve">et </w:t>
            </w:r>
            <w:r>
              <w:rPr>
                <w:b/>
                <w:sz w:val="24"/>
                <w:szCs w:val="24"/>
              </w:rPr>
              <w:t xml:space="preserve">le volet </w:t>
            </w:r>
            <w:r w:rsidRPr="007E4F98">
              <w:rPr>
                <w:b/>
                <w:sz w:val="24"/>
                <w:szCs w:val="24"/>
              </w:rPr>
              <w:t xml:space="preserve">3 </w:t>
            </w:r>
            <w:r w:rsidRPr="00FB5E60">
              <w:rPr>
                <w:bCs/>
                <w:sz w:val="24"/>
                <w:szCs w:val="24"/>
              </w:rPr>
              <w:t>"Plan de financement"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0FB1">
              <w:rPr>
                <w:bCs/>
                <w:sz w:val="24"/>
                <w:szCs w:val="24"/>
              </w:rPr>
              <w:t xml:space="preserve">(cf. </w:t>
            </w:r>
            <w:r>
              <w:rPr>
                <w:bCs/>
                <w:sz w:val="24"/>
                <w:szCs w:val="24"/>
              </w:rPr>
              <w:t>a</w:t>
            </w:r>
            <w:r w:rsidRPr="00F60FB1">
              <w:rPr>
                <w:bCs/>
                <w:sz w:val="24"/>
                <w:szCs w:val="24"/>
              </w:rPr>
              <w:t xml:space="preserve">nnexe n°4 – Plan de financement ou </w:t>
            </w:r>
            <w:r>
              <w:rPr>
                <w:bCs/>
                <w:sz w:val="24"/>
                <w:szCs w:val="24"/>
              </w:rPr>
              <w:t>a</w:t>
            </w:r>
            <w:r w:rsidRPr="00F60FB1">
              <w:rPr>
                <w:bCs/>
                <w:sz w:val="24"/>
                <w:szCs w:val="24"/>
              </w:rPr>
              <w:t>nnexe n°5 – Plan de financement opération collaborative).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11EE3" w14:paraId="2194F3E0" w14:textId="77777777" w:rsidTr="0059721B">
        <w:trPr>
          <w:trHeight w:val="803"/>
        </w:trPr>
        <w:tc>
          <w:tcPr>
            <w:tcW w:w="10915" w:type="dxa"/>
            <w:gridSpan w:val="4"/>
            <w:shd w:val="clear" w:color="auto" w:fill="FFFFCC"/>
          </w:tcPr>
          <w:p w14:paraId="389E9147" w14:textId="77777777" w:rsidR="00711EE3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6381BF2" w14:textId="35292316" w:rsidR="00711EE3" w:rsidRPr="007E4F98" w:rsidRDefault="00711EE3" w:rsidP="00711E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ENTREPRISES</w:t>
            </w:r>
          </w:p>
        </w:tc>
      </w:tr>
      <w:tr w:rsidR="00711EE3" w14:paraId="1C3C93AA" w14:textId="77777777" w:rsidTr="00711EE3">
        <w:sdt>
          <w:sdtPr>
            <w:rPr>
              <w:sz w:val="24"/>
              <w:szCs w:val="24"/>
            </w:rPr>
            <w:id w:val="1062449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A5C8D7F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BAD3905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Extrait </w:t>
            </w:r>
            <w:proofErr w:type="spellStart"/>
            <w:r w:rsidRPr="007E4F98">
              <w:rPr>
                <w:color w:val="000000"/>
                <w:sz w:val="24"/>
                <w:szCs w:val="24"/>
              </w:rPr>
              <w:t>Kbis</w:t>
            </w:r>
            <w:proofErr w:type="spellEnd"/>
            <w:r w:rsidRPr="007E4F98">
              <w:rPr>
                <w:color w:val="000000"/>
                <w:sz w:val="24"/>
                <w:szCs w:val="24"/>
              </w:rPr>
              <w:t xml:space="preserve"> ou inscription au registre ou répertoire concerné</w:t>
            </w:r>
          </w:p>
        </w:tc>
        <w:tc>
          <w:tcPr>
            <w:tcW w:w="1443" w:type="dxa"/>
            <w:vAlign w:val="center"/>
          </w:tcPr>
          <w:p w14:paraId="3F7166A2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C7B2B64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1D700F7A" w14:textId="77777777" w:rsidTr="00711EE3">
        <w:sdt>
          <w:sdtPr>
            <w:rPr>
              <w:sz w:val="24"/>
              <w:szCs w:val="24"/>
            </w:rPr>
            <w:id w:val="419290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AF9AFC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7DA63E1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Dernière liasse fiscale complète pour l'année écoulée</w:t>
            </w:r>
          </w:p>
        </w:tc>
        <w:tc>
          <w:tcPr>
            <w:tcW w:w="1443" w:type="dxa"/>
            <w:vAlign w:val="center"/>
          </w:tcPr>
          <w:p w14:paraId="503673BF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034B64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2BCFAED1" w14:textId="77777777" w:rsidTr="00711EE3">
        <w:sdt>
          <w:sdtPr>
            <w:rPr>
              <w:sz w:val="24"/>
              <w:szCs w:val="24"/>
            </w:rPr>
            <w:id w:val="-1435742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F0E6E1F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7A37AF3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Rapport / Compte-rendu d'activité de l'année écoulée</w:t>
            </w:r>
          </w:p>
        </w:tc>
        <w:tc>
          <w:tcPr>
            <w:tcW w:w="1443" w:type="dxa"/>
            <w:vAlign w:val="center"/>
          </w:tcPr>
          <w:p w14:paraId="75B06E1A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C7CD3A2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69C6EB74" w14:textId="77777777" w:rsidTr="00711EE3">
        <w:tc>
          <w:tcPr>
            <w:tcW w:w="456" w:type="dxa"/>
          </w:tcPr>
          <w:p w14:paraId="59724DE8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1123B026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1673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2966B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4C573EB2" w14:textId="0C899B71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Pour les entreprises appartenant à un groupe : organigramme précisant les niveaux de participation, effectifs, chiffre d’affaires, bilan des entreprises du groupe</w:t>
            </w:r>
            <w:r>
              <w:rPr>
                <w:color w:val="000000"/>
                <w:sz w:val="24"/>
                <w:szCs w:val="24"/>
              </w:rPr>
              <w:t xml:space="preserve"> (D</w:t>
            </w:r>
            <w:r>
              <w:rPr>
                <w:sz w:val="24"/>
                <w:szCs w:val="24"/>
              </w:rPr>
              <w:t xml:space="preserve">ocuments </w:t>
            </w:r>
            <w:r>
              <w:rPr>
                <w:color w:val="000000"/>
                <w:sz w:val="24"/>
                <w:szCs w:val="24"/>
              </w:rPr>
              <w:t>datés et signés.)</w:t>
            </w:r>
          </w:p>
        </w:tc>
        <w:tc>
          <w:tcPr>
            <w:tcW w:w="1443" w:type="dxa"/>
            <w:vAlign w:val="center"/>
          </w:tcPr>
          <w:p w14:paraId="4A0D0AEE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1692540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50E9C765" w14:textId="77777777" w:rsidTr="0059721B">
        <w:trPr>
          <w:trHeight w:val="763"/>
        </w:trPr>
        <w:tc>
          <w:tcPr>
            <w:tcW w:w="10915" w:type="dxa"/>
            <w:gridSpan w:val="4"/>
            <w:shd w:val="clear" w:color="auto" w:fill="FFFFCC"/>
          </w:tcPr>
          <w:p w14:paraId="0F43ADDD" w14:textId="77777777" w:rsidR="00711EE3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271C044" w14:textId="77777777" w:rsidR="00711EE3" w:rsidRPr="007E4F98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ASSOCIATIONS</w:t>
            </w:r>
          </w:p>
        </w:tc>
      </w:tr>
      <w:tr w:rsidR="00711EE3" w14:paraId="0B3D91B2" w14:textId="77777777" w:rsidTr="00711EE3">
        <w:trPr>
          <w:trHeight w:val="453"/>
        </w:trPr>
        <w:sdt>
          <w:sdtPr>
            <w:rPr>
              <w:sz w:val="24"/>
              <w:szCs w:val="24"/>
            </w:rPr>
            <w:id w:val="2085798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3934D9A" w14:textId="215B082A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514D39B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Statuts</w:t>
            </w:r>
          </w:p>
        </w:tc>
        <w:tc>
          <w:tcPr>
            <w:tcW w:w="1443" w:type="dxa"/>
            <w:vAlign w:val="center"/>
          </w:tcPr>
          <w:p w14:paraId="7B069FCC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82D41AE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714AF77E" w14:textId="77777777" w:rsidTr="00711EE3">
        <w:sdt>
          <w:sdtPr>
            <w:rPr>
              <w:sz w:val="24"/>
              <w:szCs w:val="24"/>
            </w:rPr>
            <w:id w:val="140773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40B1934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8D2BAEE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JO ou récépissé de déclaration en préfecture</w:t>
            </w:r>
          </w:p>
        </w:tc>
        <w:tc>
          <w:tcPr>
            <w:tcW w:w="1443" w:type="dxa"/>
            <w:vAlign w:val="center"/>
          </w:tcPr>
          <w:p w14:paraId="575A0A89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530DF3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476507FF" w14:textId="77777777" w:rsidTr="00711EE3">
        <w:sdt>
          <w:sdtPr>
            <w:rPr>
              <w:sz w:val="24"/>
              <w:szCs w:val="24"/>
            </w:rPr>
            <w:id w:val="-1708556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405A345" w14:textId="26A45276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75569B4" w14:textId="26E1EE9E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Composition du Conseil d'administration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F72F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d</w:t>
            </w:r>
            <w:r w:rsidRPr="00BF72F6">
              <w:rPr>
                <w:sz w:val="24"/>
                <w:szCs w:val="24"/>
              </w:rPr>
              <w:t>ocuments datés et signés - statuts, CR, etc.)</w:t>
            </w:r>
          </w:p>
        </w:tc>
        <w:tc>
          <w:tcPr>
            <w:tcW w:w="1443" w:type="dxa"/>
            <w:vAlign w:val="center"/>
          </w:tcPr>
          <w:p w14:paraId="32C4FDDA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A4B5768" w14:textId="3C54F259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5ACD486C" w14:textId="77777777" w:rsidTr="00711EE3">
        <w:sdt>
          <w:sdtPr>
            <w:rPr>
              <w:sz w:val="24"/>
              <w:szCs w:val="24"/>
            </w:rPr>
            <w:id w:val="1123045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9F0ABF7" w14:textId="2B025D96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101CC8A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Dernier bilan d’activité ou compte-rendu approuvé</w:t>
            </w:r>
          </w:p>
        </w:tc>
        <w:tc>
          <w:tcPr>
            <w:tcW w:w="1443" w:type="dxa"/>
            <w:vAlign w:val="center"/>
          </w:tcPr>
          <w:p w14:paraId="6D10B19B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7A81AB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732AE37F" w14:textId="77777777" w:rsidTr="00711EE3">
        <w:tc>
          <w:tcPr>
            <w:tcW w:w="456" w:type="dxa"/>
          </w:tcPr>
          <w:p w14:paraId="0E8947A8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635" w:type="dxa"/>
            <w:vAlign w:val="center"/>
          </w:tcPr>
          <w:p w14:paraId="438EA4FD" w14:textId="275E9243" w:rsidR="00711EE3" w:rsidRPr="007E4F98" w:rsidRDefault="00711EE3" w:rsidP="00711EE3">
            <w:pPr>
              <w:tabs>
                <w:tab w:val="left" w:pos="975"/>
              </w:tabs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E04AD">
              <w:rPr>
                <w:color w:val="000000"/>
                <w:sz w:val="24"/>
                <w:szCs w:val="24"/>
              </w:rPr>
              <w:t xml:space="preserve">Pour les </w:t>
            </w:r>
            <w:r>
              <w:rPr>
                <w:color w:val="000000"/>
                <w:sz w:val="24"/>
                <w:szCs w:val="24"/>
              </w:rPr>
              <w:t>associations</w:t>
            </w:r>
            <w:r w:rsidRPr="00AE04AD">
              <w:rPr>
                <w:color w:val="000000"/>
                <w:sz w:val="24"/>
                <w:szCs w:val="24"/>
              </w:rPr>
              <w:t xml:space="preserve"> appartenant à un groupe : organigramme du groupe</w:t>
            </w:r>
            <w:r>
              <w:rPr>
                <w:color w:val="000000"/>
                <w:sz w:val="24"/>
                <w:szCs w:val="24"/>
              </w:rPr>
              <w:t xml:space="preserve"> (document daté et signé)</w:t>
            </w:r>
          </w:p>
        </w:tc>
        <w:tc>
          <w:tcPr>
            <w:tcW w:w="1443" w:type="dxa"/>
            <w:vAlign w:val="center"/>
          </w:tcPr>
          <w:p w14:paraId="525C5726" w14:textId="55E38083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B883375" w14:textId="738F55EB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3D0D5712" w14:textId="77777777" w:rsidTr="0059721B">
        <w:trPr>
          <w:trHeight w:val="821"/>
        </w:trPr>
        <w:tc>
          <w:tcPr>
            <w:tcW w:w="10915" w:type="dxa"/>
            <w:gridSpan w:val="4"/>
            <w:shd w:val="clear" w:color="auto" w:fill="FFFFCC"/>
          </w:tcPr>
          <w:p w14:paraId="10604622" w14:textId="77777777" w:rsidR="00711EE3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86F333C" w14:textId="77777777" w:rsidR="00711EE3" w:rsidRPr="007E4F98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BENEFICIAIRES PUBLICS</w:t>
            </w:r>
          </w:p>
        </w:tc>
      </w:tr>
      <w:tr w:rsidR="00711EE3" w14:paraId="6CCB5074" w14:textId="77777777" w:rsidTr="00711EE3">
        <w:tc>
          <w:tcPr>
            <w:tcW w:w="456" w:type="dxa"/>
          </w:tcPr>
          <w:p w14:paraId="43D211F3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68760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076AE5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509CC84E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Délibération de l'organe compétent approuvant projet et plan de financement prévisionnel</w:t>
            </w:r>
          </w:p>
        </w:tc>
        <w:tc>
          <w:tcPr>
            <w:tcW w:w="1443" w:type="dxa"/>
            <w:vAlign w:val="center"/>
          </w:tcPr>
          <w:p w14:paraId="29BD2E95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6B844E34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9B0C03A" w14:textId="7856E872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Attention, le document doit contenir l’intitulé de l’opération ou des éléments permettant de faire lien avec la demandé déposée.</w:t>
            </w:r>
          </w:p>
        </w:tc>
      </w:tr>
      <w:tr w:rsidR="00711EE3" w14:paraId="66C5E927" w14:textId="77777777" w:rsidTr="0059721B">
        <w:trPr>
          <w:trHeight w:val="717"/>
        </w:trPr>
        <w:tc>
          <w:tcPr>
            <w:tcW w:w="10915" w:type="dxa"/>
            <w:gridSpan w:val="4"/>
            <w:shd w:val="clear" w:color="auto" w:fill="FFFFCC"/>
          </w:tcPr>
          <w:p w14:paraId="4EDA54BF" w14:textId="77777777" w:rsidR="00711EE3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8F1FEBA" w14:textId="77777777" w:rsidR="00711EE3" w:rsidRPr="007E4F98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GIP</w:t>
            </w:r>
          </w:p>
        </w:tc>
      </w:tr>
      <w:tr w:rsidR="00711EE3" w14:paraId="27285BB4" w14:textId="77777777" w:rsidTr="00711EE3">
        <w:tc>
          <w:tcPr>
            <w:tcW w:w="456" w:type="dxa"/>
          </w:tcPr>
          <w:p w14:paraId="518E773A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47686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80C1C9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2397346E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arrêté d'approbation de la convention constitutive</w:t>
            </w:r>
          </w:p>
        </w:tc>
        <w:tc>
          <w:tcPr>
            <w:tcW w:w="1443" w:type="dxa"/>
            <w:vAlign w:val="center"/>
          </w:tcPr>
          <w:p w14:paraId="7AC335D3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DF4E600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2471A435" w14:textId="77777777" w:rsidTr="00711EE3">
        <w:sdt>
          <w:sdtPr>
            <w:rPr>
              <w:sz w:val="24"/>
              <w:szCs w:val="24"/>
            </w:rPr>
            <w:id w:val="-497965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252C9BA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D11CD65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Convention constitutive</w:t>
            </w:r>
          </w:p>
        </w:tc>
        <w:tc>
          <w:tcPr>
            <w:tcW w:w="1443" w:type="dxa"/>
            <w:vAlign w:val="center"/>
          </w:tcPr>
          <w:p w14:paraId="3F0179F4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6B04C73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50F0A406" w14:textId="77777777" w:rsidTr="00711EE3">
        <w:sdt>
          <w:sdtPr>
            <w:rPr>
              <w:sz w:val="24"/>
              <w:szCs w:val="24"/>
            </w:rPr>
            <w:id w:val="-64505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6B54338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2E09D7F" w14:textId="6ED12659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Dernier bilan </w:t>
            </w:r>
            <w:r>
              <w:rPr>
                <w:color w:val="000000"/>
                <w:sz w:val="24"/>
                <w:szCs w:val="24"/>
              </w:rPr>
              <w:t>d’activité et comptes de résultats</w:t>
            </w:r>
          </w:p>
        </w:tc>
        <w:tc>
          <w:tcPr>
            <w:tcW w:w="1443" w:type="dxa"/>
            <w:vAlign w:val="center"/>
          </w:tcPr>
          <w:p w14:paraId="5E070F64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FE64BA4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</w:tbl>
    <w:p w14:paraId="3AD16507" w14:textId="1867B3F5" w:rsidR="00FC219D" w:rsidRDefault="00FC219D" w:rsidP="00C65C12"/>
    <w:p w14:paraId="5D6F8542" w14:textId="77777777" w:rsidR="00817B5F" w:rsidRPr="00C65C12" w:rsidRDefault="00817B5F" w:rsidP="00C65C12"/>
    <w:p w14:paraId="6CC39B29" w14:textId="2E9231E7" w:rsidR="009126B5" w:rsidRPr="00817B5F" w:rsidRDefault="000433AC" w:rsidP="009126B5">
      <w:pPr>
        <w:rPr>
          <w:rFonts w:eastAsia="Arial"/>
          <w:b/>
          <w:bCs/>
          <w:sz w:val="22"/>
          <w:szCs w:val="22"/>
        </w:rPr>
      </w:pPr>
      <w:r w:rsidRPr="00817B5F">
        <w:rPr>
          <w:rFonts w:eastAsia="Arial"/>
          <w:b/>
          <w:bCs/>
          <w:sz w:val="22"/>
          <w:szCs w:val="22"/>
        </w:rPr>
        <w:t>En l’absence de ces pièces justificatives, la demande de subvention est déclarée incomplète et n’est pas instruite.</w:t>
      </w:r>
    </w:p>
    <w:p w14:paraId="40BF65EA" w14:textId="1F2A045F" w:rsidR="009126B5" w:rsidRPr="00817B5F" w:rsidRDefault="009126B5" w:rsidP="00817B5F">
      <w:pPr>
        <w:spacing w:after="120"/>
        <w:rPr>
          <w:rFonts w:eastAsia="Arial"/>
          <w:b/>
          <w:bCs/>
          <w:sz w:val="22"/>
          <w:szCs w:val="22"/>
        </w:rPr>
      </w:pPr>
    </w:p>
    <w:sectPr w:rsidR="009126B5" w:rsidRPr="00817B5F" w:rsidSect="005972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78916" w14:textId="77777777" w:rsidR="00BF1BC7" w:rsidRDefault="00BF1BC7" w:rsidP="004842F1">
      <w:r>
        <w:separator/>
      </w:r>
    </w:p>
  </w:endnote>
  <w:endnote w:type="continuationSeparator" w:id="0">
    <w:p w14:paraId="70F908AD" w14:textId="77777777" w:rsidR="00BF1BC7" w:rsidRDefault="00BF1BC7" w:rsidP="0048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7B56" w14:textId="77777777" w:rsidR="00F34319" w:rsidRDefault="00F343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8401" w14:textId="77777777" w:rsidR="00F34319" w:rsidRDefault="00F3431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0DB3" w14:textId="77777777" w:rsidR="00F34319" w:rsidRDefault="00F343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D1B8" w14:textId="77777777" w:rsidR="00BF1BC7" w:rsidRDefault="00BF1BC7" w:rsidP="004842F1">
      <w:r>
        <w:separator/>
      </w:r>
    </w:p>
  </w:footnote>
  <w:footnote w:type="continuationSeparator" w:id="0">
    <w:p w14:paraId="5B143D03" w14:textId="77777777" w:rsidR="00BF1BC7" w:rsidRDefault="00BF1BC7" w:rsidP="004842F1">
      <w:r>
        <w:continuationSeparator/>
      </w:r>
    </w:p>
  </w:footnote>
  <w:footnote w:id="1">
    <w:p w14:paraId="26C4996B" w14:textId="11DF434F" w:rsidR="00AA1E4C" w:rsidRPr="00AA1E4C" w:rsidRDefault="00AA1E4C" w:rsidP="00AA1E4C">
      <w:pPr>
        <w:pStyle w:val="Default"/>
        <w:jc w:val="both"/>
        <w:rPr>
          <w:sz w:val="20"/>
          <w:szCs w:val="20"/>
        </w:rPr>
      </w:pPr>
      <w:r w:rsidRPr="00AA1E4C">
        <w:rPr>
          <w:rStyle w:val="Appelnotedebasdep"/>
          <w:sz w:val="20"/>
          <w:szCs w:val="20"/>
        </w:rPr>
        <w:footnoteRef/>
      </w:r>
      <w:r w:rsidRPr="00AA1E4C">
        <w:rPr>
          <w:sz w:val="20"/>
          <w:szCs w:val="20"/>
        </w:rPr>
        <w:t xml:space="preserve"> </w:t>
      </w:r>
      <w:r w:rsidRPr="00AA1E4C">
        <w:rPr>
          <w:sz w:val="20"/>
          <w:szCs w:val="20"/>
        </w:rPr>
        <w:t>L’article 64 du RPDC indique que la taxe sur la valeur ajoutée (TVA) n’est pas éligible à une contribution des Fonds pour les opéra</w:t>
      </w:r>
      <w:r w:rsidRPr="00AA1E4C">
        <w:rPr>
          <w:sz w:val="20"/>
          <w:szCs w:val="20"/>
        </w:rPr>
        <w:softHyphen/>
        <w:t>tions dont le coût total est supérieur à 5 000 000 €, TVA comprise.</w:t>
      </w:r>
    </w:p>
    <w:p w14:paraId="73657719" w14:textId="5F3E752A" w:rsidR="00AA1E4C" w:rsidRDefault="00AA1E4C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542A" w14:textId="77777777" w:rsidR="00F34319" w:rsidRDefault="00F343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BFDB5" w14:textId="39FF44B5" w:rsidR="002807CE" w:rsidRDefault="00FC219D" w:rsidP="0059721B">
    <w:pPr>
      <w:pStyle w:val="En-tte"/>
      <w:tabs>
        <w:tab w:val="clear" w:pos="4536"/>
      </w:tabs>
    </w:pPr>
    <w:r w:rsidRPr="00FC219D">
      <w:rPr>
        <w:noProof/>
        <w:lang w:eastAsia="fr-FR"/>
      </w:rPr>
      <w:ptab w:relativeTo="margin" w:alignment="center" w:leader="none"/>
    </w:r>
    <w:r w:rsidRPr="00FC219D">
      <w:rPr>
        <w:noProof/>
        <w:lang w:eastAsia="fr-FR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8D79" w14:textId="082C0B1B" w:rsidR="0059721B" w:rsidRDefault="00F34319" w:rsidP="0059721B">
    <w:pPr>
      <w:pStyle w:val="En-tte"/>
      <w:tabs>
        <w:tab w:val="clear" w:pos="4536"/>
      </w:tabs>
    </w:pPr>
    <w:r w:rsidRPr="00F34319"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1AE79451" wp14:editId="25D5C616">
          <wp:simplePos x="0" y="0"/>
          <wp:positionH relativeFrom="margin">
            <wp:posOffset>2313305</wp:posOffset>
          </wp:positionH>
          <wp:positionV relativeFrom="paragraph">
            <wp:posOffset>-259080</wp:posOffset>
          </wp:positionV>
          <wp:extent cx="1836420" cy="718185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1" w:author="CAILLAUD Bertille" w:date="2022-12-01T14:34:00Z">
      <w:r w:rsidRPr="00F34319">
        <w:rPr>
          <w:noProof/>
          <w:color w:val="2B579A"/>
          <w:shd w:val="clear" w:color="auto" w:fill="E6E6E6"/>
        </w:rPr>
        <w:drawing>
          <wp:anchor distT="0" distB="0" distL="114300" distR="114300" simplePos="0" relativeHeight="251660288" behindDoc="0" locked="0" layoutInCell="1" allowOverlap="1" wp14:anchorId="2846D3A0" wp14:editId="700DBA31">
            <wp:simplePos x="0" y="0"/>
            <wp:positionH relativeFrom="column">
              <wp:posOffset>-38100</wp:posOffset>
            </wp:positionH>
            <wp:positionV relativeFrom="paragraph">
              <wp:posOffset>-155575</wp:posOffset>
            </wp:positionV>
            <wp:extent cx="2499360" cy="553085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62"/>
                    <a:stretch/>
                  </pic:blipFill>
                  <pic:spPr bwMode="auto">
                    <a:xfrm>
                      <a:off x="0" y="0"/>
                      <a:ext cx="249936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59721B" w:rsidRPr="00FC219D">
      <w:rPr>
        <w:noProof/>
        <w:lang w:eastAsia="fr-FR"/>
      </w:rPr>
      <w:ptab w:relativeTo="margin" w:alignment="center" w:leader="none"/>
    </w:r>
    <w:r w:rsidR="0059721B" w:rsidRPr="00FC219D">
      <w:rPr>
        <w:noProof/>
        <w:lang w:eastAsia="fr-FR"/>
      </w:rPr>
      <w:ptab w:relativeTo="margin" w:alignment="right" w:leader="none"/>
    </w:r>
  </w:p>
  <w:p w14:paraId="0E6C89BA" w14:textId="3130F922" w:rsidR="002807CE" w:rsidRDefault="00FC219D" w:rsidP="004842F1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64785152">
    <w:abstractNumId w:val="3"/>
  </w:num>
  <w:num w:numId="2" w16cid:durableId="1431242473">
    <w:abstractNumId w:val="2"/>
  </w:num>
  <w:num w:numId="3" w16cid:durableId="1870756170">
    <w:abstractNumId w:val="0"/>
  </w:num>
  <w:num w:numId="4" w16cid:durableId="2053537579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ILLAUD Bertille">
    <w15:presenceInfo w15:providerId="AD" w15:userId="S::Bertille.CAILLAUD@iledefrance.fr::be9b15ab-19df-4525-9b13-5aabd42fd7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3A0F"/>
    <w:rsid w:val="00003CD9"/>
    <w:rsid w:val="000046A4"/>
    <w:rsid w:val="000071FD"/>
    <w:rsid w:val="00011279"/>
    <w:rsid w:val="00012220"/>
    <w:rsid w:val="00012A87"/>
    <w:rsid w:val="00012DCC"/>
    <w:rsid w:val="00012EC5"/>
    <w:rsid w:val="0001375A"/>
    <w:rsid w:val="00014BFF"/>
    <w:rsid w:val="00015598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DB5"/>
    <w:rsid w:val="000317CB"/>
    <w:rsid w:val="00031BAA"/>
    <w:rsid w:val="00035263"/>
    <w:rsid w:val="00041AA7"/>
    <w:rsid w:val="000433AC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5B0"/>
    <w:rsid w:val="00063779"/>
    <w:rsid w:val="00064A70"/>
    <w:rsid w:val="00064BF3"/>
    <w:rsid w:val="000655B4"/>
    <w:rsid w:val="00065BD6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D8C"/>
    <w:rsid w:val="00080D21"/>
    <w:rsid w:val="00080F05"/>
    <w:rsid w:val="00081A8C"/>
    <w:rsid w:val="00081BB6"/>
    <w:rsid w:val="00081E35"/>
    <w:rsid w:val="00082E66"/>
    <w:rsid w:val="00082F37"/>
    <w:rsid w:val="000843B4"/>
    <w:rsid w:val="00084918"/>
    <w:rsid w:val="00084930"/>
    <w:rsid w:val="00084FE6"/>
    <w:rsid w:val="00085D7F"/>
    <w:rsid w:val="00085ED9"/>
    <w:rsid w:val="00086883"/>
    <w:rsid w:val="0009107C"/>
    <w:rsid w:val="000920F0"/>
    <w:rsid w:val="00092CC8"/>
    <w:rsid w:val="00092DB3"/>
    <w:rsid w:val="000933D2"/>
    <w:rsid w:val="000937A2"/>
    <w:rsid w:val="0009549D"/>
    <w:rsid w:val="00097525"/>
    <w:rsid w:val="000A03F8"/>
    <w:rsid w:val="000A04DE"/>
    <w:rsid w:val="000A0A06"/>
    <w:rsid w:val="000A106F"/>
    <w:rsid w:val="000A17F8"/>
    <w:rsid w:val="000A1DD4"/>
    <w:rsid w:val="000A211C"/>
    <w:rsid w:val="000A256E"/>
    <w:rsid w:val="000A36B4"/>
    <w:rsid w:val="000A5464"/>
    <w:rsid w:val="000A5E69"/>
    <w:rsid w:val="000A642B"/>
    <w:rsid w:val="000A6662"/>
    <w:rsid w:val="000A6871"/>
    <w:rsid w:val="000A6B17"/>
    <w:rsid w:val="000B0533"/>
    <w:rsid w:val="000B2FBF"/>
    <w:rsid w:val="000B3358"/>
    <w:rsid w:val="000B3C7F"/>
    <w:rsid w:val="000B3D87"/>
    <w:rsid w:val="000B4B94"/>
    <w:rsid w:val="000B5D8C"/>
    <w:rsid w:val="000B63E2"/>
    <w:rsid w:val="000B770B"/>
    <w:rsid w:val="000C0612"/>
    <w:rsid w:val="000C1ADB"/>
    <w:rsid w:val="000C23A8"/>
    <w:rsid w:val="000C3429"/>
    <w:rsid w:val="000C5259"/>
    <w:rsid w:val="000C605E"/>
    <w:rsid w:val="000C6622"/>
    <w:rsid w:val="000D0C2A"/>
    <w:rsid w:val="000D17EF"/>
    <w:rsid w:val="000D453F"/>
    <w:rsid w:val="000D503B"/>
    <w:rsid w:val="000D61C5"/>
    <w:rsid w:val="000E0F9D"/>
    <w:rsid w:val="000E1884"/>
    <w:rsid w:val="000E2815"/>
    <w:rsid w:val="000E2EB7"/>
    <w:rsid w:val="000E3EA1"/>
    <w:rsid w:val="000E476C"/>
    <w:rsid w:val="000E5CC0"/>
    <w:rsid w:val="000E646F"/>
    <w:rsid w:val="000E74B8"/>
    <w:rsid w:val="000F00B7"/>
    <w:rsid w:val="000F071B"/>
    <w:rsid w:val="000F0B9D"/>
    <w:rsid w:val="000F157F"/>
    <w:rsid w:val="000F2BFE"/>
    <w:rsid w:val="000F34D7"/>
    <w:rsid w:val="000F6701"/>
    <w:rsid w:val="000F77DB"/>
    <w:rsid w:val="000F792A"/>
    <w:rsid w:val="000F7F75"/>
    <w:rsid w:val="0010056D"/>
    <w:rsid w:val="00100891"/>
    <w:rsid w:val="00101927"/>
    <w:rsid w:val="001054C1"/>
    <w:rsid w:val="001100F0"/>
    <w:rsid w:val="00113225"/>
    <w:rsid w:val="00115148"/>
    <w:rsid w:val="00115A48"/>
    <w:rsid w:val="001160D3"/>
    <w:rsid w:val="0012055E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466D6"/>
    <w:rsid w:val="001512C2"/>
    <w:rsid w:val="001514D0"/>
    <w:rsid w:val="00152225"/>
    <w:rsid w:val="00152FEA"/>
    <w:rsid w:val="001535C2"/>
    <w:rsid w:val="001545E0"/>
    <w:rsid w:val="00155188"/>
    <w:rsid w:val="0015588F"/>
    <w:rsid w:val="00156CFB"/>
    <w:rsid w:val="00157A8D"/>
    <w:rsid w:val="00157CC2"/>
    <w:rsid w:val="00162801"/>
    <w:rsid w:val="001675C4"/>
    <w:rsid w:val="00167800"/>
    <w:rsid w:val="00167B6B"/>
    <w:rsid w:val="00167C62"/>
    <w:rsid w:val="00170BF6"/>
    <w:rsid w:val="001749C3"/>
    <w:rsid w:val="00174C21"/>
    <w:rsid w:val="001767AB"/>
    <w:rsid w:val="00177E89"/>
    <w:rsid w:val="00180D91"/>
    <w:rsid w:val="00181255"/>
    <w:rsid w:val="001817BE"/>
    <w:rsid w:val="00181AED"/>
    <w:rsid w:val="00181CE1"/>
    <w:rsid w:val="0018274A"/>
    <w:rsid w:val="001852F4"/>
    <w:rsid w:val="0018536F"/>
    <w:rsid w:val="00185781"/>
    <w:rsid w:val="0018628C"/>
    <w:rsid w:val="00186851"/>
    <w:rsid w:val="00186E3A"/>
    <w:rsid w:val="00187003"/>
    <w:rsid w:val="00187170"/>
    <w:rsid w:val="001902C6"/>
    <w:rsid w:val="0019096C"/>
    <w:rsid w:val="00191144"/>
    <w:rsid w:val="001914FA"/>
    <w:rsid w:val="001918CE"/>
    <w:rsid w:val="0019226F"/>
    <w:rsid w:val="00192FCF"/>
    <w:rsid w:val="001959B0"/>
    <w:rsid w:val="0019764E"/>
    <w:rsid w:val="001A2E8A"/>
    <w:rsid w:val="001A5332"/>
    <w:rsid w:val="001A7408"/>
    <w:rsid w:val="001B2CF9"/>
    <w:rsid w:val="001B3DA7"/>
    <w:rsid w:val="001B3EB0"/>
    <w:rsid w:val="001B4A96"/>
    <w:rsid w:val="001B7F27"/>
    <w:rsid w:val="001C0116"/>
    <w:rsid w:val="001C02C4"/>
    <w:rsid w:val="001C0FBD"/>
    <w:rsid w:val="001C35AD"/>
    <w:rsid w:val="001C5468"/>
    <w:rsid w:val="001C7A32"/>
    <w:rsid w:val="001D0495"/>
    <w:rsid w:val="001D062F"/>
    <w:rsid w:val="001D10AA"/>
    <w:rsid w:val="001D4FEA"/>
    <w:rsid w:val="001D597C"/>
    <w:rsid w:val="001D6117"/>
    <w:rsid w:val="001D7B6C"/>
    <w:rsid w:val="001E01A0"/>
    <w:rsid w:val="001E03B2"/>
    <w:rsid w:val="001E0CAF"/>
    <w:rsid w:val="001E1DD0"/>
    <w:rsid w:val="001E1EB8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395A"/>
    <w:rsid w:val="00203A8E"/>
    <w:rsid w:val="00204DC3"/>
    <w:rsid w:val="002056F8"/>
    <w:rsid w:val="002103AC"/>
    <w:rsid w:val="00211962"/>
    <w:rsid w:val="00213171"/>
    <w:rsid w:val="002142E3"/>
    <w:rsid w:val="00214FBF"/>
    <w:rsid w:val="0021596A"/>
    <w:rsid w:val="00215D68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412E"/>
    <w:rsid w:val="00234D6B"/>
    <w:rsid w:val="0023564D"/>
    <w:rsid w:val="0023585F"/>
    <w:rsid w:val="00236EDC"/>
    <w:rsid w:val="00237F38"/>
    <w:rsid w:val="00242498"/>
    <w:rsid w:val="00242DCD"/>
    <w:rsid w:val="002454AD"/>
    <w:rsid w:val="0024621F"/>
    <w:rsid w:val="0024782C"/>
    <w:rsid w:val="00252274"/>
    <w:rsid w:val="00253688"/>
    <w:rsid w:val="00255391"/>
    <w:rsid w:val="00255F0B"/>
    <w:rsid w:val="00257359"/>
    <w:rsid w:val="00257D70"/>
    <w:rsid w:val="002600BC"/>
    <w:rsid w:val="00261194"/>
    <w:rsid w:val="00261663"/>
    <w:rsid w:val="00261DA8"/>
    <w:rsid w:val="00264629"/>
    <w:rsid w:val="00264649"/>
    <w:rsid w:val="00265A0C"/>
    <w:rsid w:val="00267D32"/>
    <w:rsid w:val="002735C1"/>
    <w:rsid w:val="00274695"/>
    <w:rsid w:val="00275CD4"/>
    <w:rsid w:val="0027603F"/>
    <w:rsid w:val="00276F79"/>
    <w:rsid w:val="002777EC"/>
    <w:rsid w:val="0027781E"/>
    <w:rsid w:val="002807CE"/>
    <w:rsid w:val="002818F2"/>
    <w:rsid w:val="00282058"/>
    <w:rsid w:val="002857D9"/>
    <w:rsid w:val="00290EB0"/>
    <w:rsid w:val="002921C8"/>
    <w:rsid w:val="002933DE"/>
    <w:rsid w:val="00294345"/>
    <w:rsid w:val="00294A80"/>
    <w:rsid w:val="00294CC1"/>
    <w:rsid w:val="002951E9"/>
    <w:rsid w:val="002962F0"/>
    <w:rsid w:val="00296826"/>
    <w:rsid w:val="00296D7D"/>
    <w:rsid w:val="00296FDD"/>
    <w:rsid w:val="002A316B"/>
    <w:rsid w:val="002A36B7"/>
    <w:rsid w:val="002A4223"/>
    <w:rsid w:val="002A556D"/>
    <w:rsid w:val="002A5A5A"/>
    <w:rsid w:val="002A6B39"/>
    <w:rsid w:val="002A6F60"/>
    <w:rsid w:val="002B13E2"/>
    <w:rsid w:val="002B448B"/>
    <w:rsid w:val="002B5CB7"/>
    <w:rsid w:val="002B75E6"/>
    <w:rsid w:val="002B75F0"/>
    <w:rsid w:val="002C02A6"/>
    <w:rsid w:val="002C1273"/>
    <w:rsid w:val="002C69D3"/>
    <w:rsid w:val="002C71A1"/>
    <w:rsid w:val="002D055F"/>
    <w:rsid w:val="002D39EC"/>
    <w:rsid w:val="002D3AE8"/>
    <w:rsid w:val="002D3B95"/>
    <w:rsid w:val="002D5B1D"/>
    <w:rsid w:val="002D69C0"/>
    <w:rsid w:val="002D6FE6"/>
    <w:rsid w:val="002E0482"/>
    <w:rsid w:val="002E0630"/>
    <w:rsid w:val="002E0B1A"/>
    <w:rsid w:val="002E105F"/>
    <w:rsid w:val="002E1932"/>
    <w:rsid w:val="002E439D"/>
    <w:rsid w:val="002E517A"/>
    <w:rsid w:val="002F0414"/>
    <w:rsid w:val="002F3787"/>
    <w:rsid w:val="002F3CF4"/>
    <w:rsid w:val="002F5388"/>
    <w:rsid w:val="002F668D"/>
    <w:rsid w:val="002F6DE2"/>
    <w:rsid w:val="002F7CA6"/>
    <w:rsid w:val="0030001D"/>
    <w:rsid w:val="00303A55"/>
    <w:rsid w:val="00303A74"/>
    <w:rsid w:val="003041BE"/>
    <w:rsid w:val="00304E2D"/>
    <w:rsid w:val="0030589B"/>
    <w:rsid w:val="0031015E"/>
    <w:rsid w:val="00310FE7"/>
    <w:rsid w:val="00314040"/>
    <w:rsid w:val="00314C34"/>
    <w:rsid w:val="00316F73"/>
    <w:rsid w:val="00317B3C"/>
    <w:rsid w:val="00317BE4"/>
    <w:rsid w:val="0032008A"/>
    <w:rsid w:val="0032040E"/>
    <w:rsid w:val="003239D5"/>
    <w:rsid w:val="00327134"/>
    <w:rsid w:val="003271B5"/>
    <w:rsid w:val="00327A51"/>
    <w:rsid w:val="0033178E"/>
    <w:rsid w:val="0033204C"/>
    <w:rsid w:val="003325FD"/>
    <w:rsid w:val="003347B1"/>
    <w:rsid w:val="0033785A"/>
    <w:rsid w:val="003402C8"/>
    <w:rsid w:val="00340C1D"/>
    <w:rsid w:val="003416A6"/>
    <w:rsid w:val="00346579"/>
    <w:rsid w:val="00346A0E"/>
    <w:rsid w:val="003474A2"/>
    <w:rsid w:val="003474D3"/>
    <w:rsid w:val="00350BA0"/>
    <w:rsid w:val="0035123C"/>
    <w:rsid w:val="00351C94"/>
    <w:rsid w:val="00351F2E"/>
    <w:rsid w:val="003528B8"/>
    <w:rsid w:val="00353F61"/>
    <w:rsid w:val="003542AC"/>
    <w:rsid w:val="003549F7"/>
    <w:rsid w:val="00354DCB"/>
    <w:rsid w:val="00356296"/>
    <w:rsid w:val="00356583"/>
    <w:rsid w:val="003573EC"/>
    <w:rsid w:val="00357B08"/>
    <w:rsid w:val="00360049"/>
    <w:rsid w:val="003619E2"/>
    <w:rsid w:val="003628A7"/>
    <w:rsid w:val="00362B38"/>
    <w:rsid w:val="00365276"/>
    <w:rsid w:val="00371376"/>
    <w:rsid w:val="00372187"/>
    <w:rsid w:val="003740ED"/>
    <w:rsid w:val="0037444E"/>
    <w:rsid w:val="003746C0"/>
    <w:rsid w:val="003755CD"/>
    <w:rsid w:val="00375757"/>
    <w:rsid w:val="003766DB"/>
    <w:rsid w:val="0038511A"/>
    <w:rsid w:val="003861ED"/>
    <w:rsid w:val="0038622A"/>
    <w:rsid w:val="00391AD7"/>
    <w:rsid w:val="0039456E"/>
    <w:rsid w:val="00394D2B"/>
    <w:rsid w:val="00397C04"/>
    <w:rsid w:val="003A3115"/>
    <w:rsid w:val="003A360D"/>
    <w:rsid w:val="003A3F08"/>
    <w:rsid w:val="003A487C"/>
    <w:rsid w:val="003A4FB5"/>
    <w:rsid w:val="003A54C1"/>
    <w:rsid w:val="003B12A7"/>
    <w:rsid w:val="003B13F7"/>
    <w:rsid w:val="003B24FE"/>
    <w:rsid w:val="003B261E"/>
    <w:rsid w:val="003B2770"/>
    <w:rsid w:val="003B321E"/>
    <w:rsid w:val="003B378B"/>
    <w:rsid w:val="003B3B00"/>
    <w:rsid w:val="003B68AC"/>
    <w:rsid w:val="003B7A91"/>
    <w:rsid w:val="003C1995"/>
    <w:rsid w:val="003C1D7E"/>
    <w:rsid w:val="003C5CE9"/>
    <w:rsid w:val="003C5F50"/>
    <w:rsid w:val="003D0661"/>
    <w:rsid w:val="003D1C67"/>
    <w:rsid w:val="003D28DD"/>
    <w:rsid w:val="003D29DB"/>
    <w:rsid w:val="003D30EF"/>
    <w:rsid w:val="003D3AB9"/>
    <w:rsid w:val="003D4B08"/>
    <w:rsid w:val="003D4F63"/>
    <w:rsid w:val="003D4F8A"/>
    <w:rsid w:val="003D5992"/>
    <w:rsid w:val="003D60AF"/>
    <w:rsid w:val="003D6968"/>
    <w:rsid w:val="003D69B1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77AB"/>
    <w:rsid w:val="00402AC6"/>
    <w:rsid w:val="00402B9A"/>
    <w:rsid w:val="00403033"/>
    <w:rsid w:val="004036FD"/>
    <w:rsid w:val="004047CB"/>
    <w:rsid w:val="00404E11"/>
    <w:rsid w:val="00406FBF"/>
    <w:rsid w:val="00410143"/>
    <w:rsid w:val="00410CC1"/>
    <w:rsid w:val="00411423"/>
    <w:rsid w:val="0041286E"/>
    <w:rsid w:val="0041302C"/>
    <w:rsid w:val="00413D4D"/>
    <w:rsid w:val="00414334"/>
    <w:rsid w:val="00415827"/>
    <w:rsid w:val="00415E56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35364"/>
    <w:rsid w:val="00435B00"/>
    <w:rsid w:val="00436226"/>
    <w:rsid w:val="00436388"/>
    <w:rsid w:val="00436683"/>
    <w:rsid w:val="004367D0"/>
    <w:rsid w:val="00440AC4"/>
    <w:rsid w:val="00442A8D"/>
    <w:rsid w:val="00443050"/>
    <w:rsid w:val="004449D1"/>
    <w:rsid w:val="00445727"/>
    <w:rsid w:val="00453C98"/>
    <w:rsid w:val="00454A17"/>
    <w:rsid w:val="004576BB"/>
    <w:rsid w:val="00457C35"/>
    <w:rsid w:val="004606C5"/>
    <w:rsid w:val="00460D7D"/>
    <w:rsid w:val="00461E3D"/>
    <w:rsid w:val="0046235E"/>
    <w:rsid w:val="00462CCE"/>
    <w:rsid w:val="004654A2"/>
    <w:rsid w:val="00466D1D"/>
    <w:rsid w:val="00467491"/>
    <w:rsid w:val="00467667"/>
    <w:rsid w:val="004708F1"/>
    <w:rsid w:val="00471421"/>
    <w:rsid w:val="00471D13"/>
    <w:rsid w:val="00471FC5"/>
    <w:rsid w:val="00473D98"/>
    <w:rsid w:val="00474556"/>
    <w:rsid w:val="004748C4"/>
    <w:rsid w:val="00474B2D"/>
    <w:rsid w:val="00475946"/>
    <w:rsid w:val="00475B20"/>
    <w:rsid w:val="004767D0"/>
    <w:rsid w:val="00480086"/>
    <w:rsid w:val="00481B5A"/>
    <w:rsid w:val="004842F1"/>
    <w:rsid w:val="00485682"/>
    <w:rsid w:val="0048627F"/>
    <w:rsid w:val="00487830"/>
    <w:rsid w:val="00490706"/>
    <w:rsid w:val="00492286"/>
    <w:rsid w:val="00492420"/>
    <w:rsid w:val="0049302F"/>
    <w:rsid w:val="00495EB7"/>
    <w:rsid w:val="004968A9"/>
    <w:rsid w:val="004A09CC"/>
    <w:rsid w:val="004A1AF0"/>
    <w:rsid w:val="004A4294"/>
    <w:rsid w:val="004A617F"/>
    <w:rsid w:val="004A621B"/>
    <w:rsid w:val="004A6DB5"/>
    <w:rsid w:val="004A7059"/>
    <w:rsid w:val="004B0715"/>
    <w:rsid w:val="004B1255"/>
    <w:rsid w:val="004B2446"/>
    <w:rsid w:val="004B3BAC"/>
    <w:rsid w:val="004B516C"/>
    <w:rsid w:val="004B5183"/>
    <w:rsid w:val="004B67C8"/>
    <w:rsid w:val="004B67FC"/>
    <w:rsid w:val="004B7505"/>
    <w:rsid w:val="004B78BC"/>
    <w:rsid w:val="004B7958"/>
    <w:rsid w:val="004B7BB9"/>
    <w:rsid w:val="004C11AF"/>
    <w:rsid w:val="004C1543"/>
    <w:rsid w:val="004C3BA4"/>
    <w:rsid w:val="004C42DD"/>
    <w:rsid w:val="004C56CE"/>
    <w:rsid w:val="004C7A05"/>
    <w:rsid w:val="004D0EBF"/>
    <w:rsid w:val="004D5DDC"/>
    <w:rsid w:val="004D73F8"/>
    <w:rsid w:val="004D75B4"/>
    <w:rsid w:val="004D7B53"/>
    <w:rsid w:val="004E33D4"/>
    <w:rsid w:val="004E673B"/>
    <w:rsid w:val="004F068A"/>
    <w:rsid w:val="004F497F"/>
    <w:rsid w:val="004F6F81"/>
    <w:rsid w:val="004F76F8"/>
    <w:rsid w:val="004F7A7E"/>
    <w:rsid w:val="0050083D"/>
    <w:rsid w:val="00501F69"/>
    <w:rsid w:val="00502922"/>
    <w:rsid w:val="005055AA"/>
    <w:rsid w:val="005056B0"/>
    <w:rsid w:val="00506171"/>
    <w:rsid w:val="005066F4"/>
    <w:rsid w:val="00506F49"/>
    <w:rsid w:val="005111C4"/>
    <w:rsid w:val="00513A2C"/>
    <w:rsid w:val="00513F55"/>
    <w:rsid w:val="00514C97"/>
    <w:rsid w:val="00515224"/>
    <w:rsid w:val="005164A2"/>
    <w:rsid w:val="00516E93"/>
    <w:rsid w:val="005172ED"/>
    <w:rsid w:val="0051742E"/>
    <w:rsid w:val="00520BAE"/>
    <w:rsid w:val="00520DB8"/>
    <w:rsid w:val="005239B4"/>
    <w:rsid w:val="00523C44"/>
    <w:rsid w:val="00524C19"/>
    <w:rsid w:val="00524C3E"/>
    <w:rsid w:val="00524E8C"/>
    <w:rsid w:val="00525FD3"/>
    <w:rsid w:val="00526141"/>
    <w:rsid w:val="005267C8"/>
    <w:rsid w:val="005325A7"/>
    <w:rsid w:val="00532FA7"/>
    <w:rsid w:val="00534743"/>
    <w:rsid w:val="00534C66"/>
    <w:rsid w:val="005370DB"/>
    <w:rsid w:val="00537B06"/>
    <w:rsid w:val="00543029"/>
    <w:rsid w:val="00543505"/>
    <w:rsid w:val="00543F1D"/>
    <w:rsid w:val="005441BB"/>
    <w:rsid w:val="00550D9A"/>
    <w:rsid w:val="00556035"/>
    <w:rsid w:val="00556168"/>
    <w:rsid w:val="00561C18"/>
    <w:rsid w:val="0056305B"/>
    <w:rsid w:val="0056731D"/>
    <w:rsid w:val="005700C0"/>
    <w:rsid w:val="0057043D"/>
    <w:rsid w:val="0057067B"/>
    <w:rsid w:val="00571F1D"/>
    <w:rsid w:val="0057213A"/>
    <w:rsid w:val="00572967"/>
    <w:rsid w:val="00573181"/>
    <w:rsid w:val="00573D28"/>
    <w:rsid w:val="00574C86"/>
    <w:rsid w:val="005769D9"/>
    <w:rsid w:val="005776DA"/>
    <w:rsid w:val="00582325"/>
    <w:rsid w:val="0058232B"/>
    <w:rsid w:val="005832CE"/>
    <w:rsid w:val="00584FFA"/>
    <w:rsid w:val="00585056"/>
    <w:rsid w:val="0058572A"/>
    <w:rsid w:val="005868B8"/>
    <w:rsid w:val="00590B78"/>
    <w:rsid w:val="00591B46"/>
    <w:rsid w:val="00592DF4"/>
    <w:rsid w:val="005934EC"/>
    <w:rsid w:val="00596C3B"/>
    <w:rsid w:val="0059721B"/>
    <w:rsid w:val="00597507"/>
    <w:rsid w:val="005A0374"/>
    <w:rsid w:val="005A2AA4"/>
    <w:rsid w:val="005A589A"/>
    <w:rsid w:val="005A6381"/>
    <w:rsid w:val="005B2070"/>
    <w:rsid w:val="005B2D57"/>
    <w:rsid w:val="005B6EA6"/>
    <w:rsid w:val="005B7940"/>
    <w:rsid w:val="005C156F"/>
    <w:rsid w:val="005C1C6C"/>
    <w:rsid w:val="005C28D1"/>
    <w:rsid w:val="005C2E4E"/>
    <w:rsid w:val="005C38CB"/>
    <w:rsid w:val="005C6703"/>
    <w:rsid w:val="005D63F0"/>
    <w:rsid w:val="005D6AAA"/>
    <w:rsid w:val="005D723D"/>
    <w:rsid w:val="005E0A30"/>
    <w:rsid w:val="005E0DD7"/>
    <w:rsid w:val="005E35EA"/>
    <w:rsid w:val="005E4A94"/>
    <w:rsid w:val="005F0B9B"/>
    <w:rsid w:val="005F34BE"/>
    <w:rsid w:val="005F3954"/>
    <w:rsid w:val="005F6265"/>
    <w:rsid w:val="005F6FA6"/>
    <w:rsid w:val="005F70DA"/>
    <w:rsid w:val="005F7394"/>
    <w:rsid w:val="005F7AAA"/>
    <w:rsid w:val="005F7DA8"/>
    <w:rsid w:val="006020E8"/>
    <w:rsid w:val="006025AE"/>
    <w:rsid w:val="006025F9"/>
    <w:rsid w:val="00604274"/>
    <w:rsid w:val="00604AB7"/>
    <w:rsid w:val="00606BB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607B"/>
    <w:rsid w:val="00626F3A"/>
    <w:rsid w:val="0062798D"/>
    <w:rsid w:val="006313BF"/>
    <w:rsid w:val="006321C2"/>
    <w:rsid w:val="00633B8D"/>
    <w:rsid w:val="006349F7"/>
    <w:rsid w:val="00634B8A"/>
    <w:rsid w:val="00637267"/>
    <w:rsid w:val="00637842"/>
    <w:rsid w:val="00637E98"/>
    <w:rsid w:val="00641FC0"/>
    <w:rsid w:val="00642586"/>
    <w:rsid w:val="006432BA"/>
    <w:rsid w:val="00646514"/>
    <w:rsid w:val="00646E04"/>
    <w:rsid w:val="006505D9"/>
    <w:rsid w:val="0065185C"/>
    <w:rsid w:val="00651C2A"/>
    <w:rsid w:val="00653BDD"/>
    <w:rsid w:val="00653C00"/>
    <w:rsid w:val="0065438B"/>
    <w:rsid w:val="00655410"/>
    <w:rsid w:val="00655FD1"/>
    <w:rsid w:val="00657400"/>
    <w:rsid w:val="00660139"/>
    <w:rsid w:val="00660ED1"/>
    <w:rsid w:val="00662268"/>
    <w:rsid w:val="00662CC5"/>
    <w:rsid w:val="00662F40"/>
    <w:rsid w:val="006635ED"/>
    <w:rsid w:val="00664BF8"/>
    <w:rsid w:val="00665B9F"/>
    <w:rsid w:val="00666F37"/>
    <w:rsid w:val="00667836"/>
    <w:rsid w:val="00667CA2"/>
    <w:rsid w:val="006704F7"/>
    <w:rsid w:val="00670D04"/>
    <w:rsid w:val="00672600"/>
    <w:rsid w:val="006761B4"/>
    <w:rsid w:val="00676C11"/>
    <w:rsid w:val="006815FE"/>
    <w:rsid w:val="00682D74"/>
    <w:rsid w:val="006831DF"/>
    <w:rsid w:val="00683C01"/>
    <w:rsid w:val="006840F7"/>
    <w:rsid w:val="006843DC"/>
    <w:rsid w:val="00684C34"/>
    <w:rsid w:val="00684F9A"/>
    <w:rsid w:val="00685A78"/>
    <w:rsid w:val="00685DCE"/>
    <w:rsid w:val="006871E0"/>
    <w:rsid w:val="0069001E"/>
    <w:rsid w:val="00691639"/>
    <w:rsid w:val="0069173A"/>
    <w:rsid w:val="00691B4B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6015"/>
    <w:rsid w:val="006A6E9B"/>
    <w:rsid w:val="006B026E"/>
    <w:rsid w:val="006B03FB"/>
    <w:rsid w:val="006B0B7F"/>
    <w:rsid w:val="006B2342"/>
    <w:rsid w:val="006B2582"/>
    <w:rsid w:val="006B3600"/>
    <w:rsid w:val="006B385D"/>
    <w:rsid w:val="006B4504"/>
    <w:rsid w:val="006B5648"/>
    <w:rsid w:val="006B61B5"/>
    <w:rsid w:val="006B70D8"/>
    <w:rsid w:val="006B7FE9"/>
    <w:rsid w:val="006C026E"/>
    <w:rsid w:val="006C0898"/>
    <w:rsid w:val="006C0A0E"/>
    <w:rsid w:val="006C407F"/>
    <w:rsid w:val="006C5B91"/>
    <w:rsid w:val="006C6D22"/>
    <w:rsid w:val="006C74CB"/>
    <w:rsid w:val="006C7C1F"/>
    <w:rsid w:val="006C7E11"/>
    <w:rsid w:val="006D2593"/>
    <w:rsid w:val="006D55DC"/>
    <w:rsid w:val="006D57F8"/>
    <w:rsid w:val="006D5870"/>
    <w:rsid w:val="006E079A"/>
    <w:rsid w:val="006E13D6"/>
    <w:rsid w:val="006E1D14"/>
    <w:rsid w:val="006E1EEE"/>
    <w:rsid w:val="006E2119"/>
    <w:rsid w:val="006E213D"/>
    <w:rsid w:val="006E25B1"/>
    <w:rsid w:val="006E3452"/>
    <w:rsid w:val="006E40C9"/>
    <w:rsid w:val="006E44B4"/>
    <w:rsid w:val="006E5A9E"/>
    <w:rsid w:val="006E724B"/>
    <w:rsid w:val="006F0F7B"/>
    <w:rsid w:val="006F13D5"/>
    <w:rsid w:val="006F16E8"/>
    <w:rsid w:val="006F4E6D"/>
    <w:rsid w:val="006F51FC"/>
    <w:rsid w:val="006F56A6"/>
    <w:rsid w:val="006F6586"/>
    <w:rsid w:val="006F7EF3"/>
    <w:rsid w:val="00700393"/>
    <w:rsid w:val="00701C41"/>
    <w:rsid w:val="00702297"/>
    <w:rsid w:val="00704255"/>
    <w:rsid w:val="007043CA"/>
    <w:rsid w:val="0070688F"/>
    <w:rsid w:val="00710678"/>
    <w:rsid w:val="007115E0"/>
    <w:rsid w:val="00711EE3"/>
    <w:rsid w:val="0071251D"/>
    <w:rsid w:val="00713842"/>
    <w:rsid w:val="00716EBD"/>
    <w:rsid w:val="00720808"/>
    <w:rsid w:val="007242B2"/>
    <w:rsid w:val="00726953"/>
    <w:rsid w:val="007306E4"/>
    <w:rsid w:val="0073100F"/>
    <w:rsid w:val="00732760"/>
    <w:rsid w:val="00732CC5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3AFE"/>
    <w:rsid w:val="007442A5"/>
    <w:rsid w:val="0074462A"/>
    <w:rsid w:val="00745695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66FCD"/>
    <w:rsid w:val="0077010A"/>
    <w:rsid w:val="007704AB"/>
    <w:rsid w:val="00772B7F"/>
    <w:rsid w:val="007750EC"/>
    <w:rsid w:val="00782E91"/>
    <w:rsid w:val="00782EAA"/>
    <w:rsid w:val="00784BD2"/>
    <w:rsid w:val="00784D04"/>
    <w:rsid w:val="00785B22"/>
    <w:rsid w:val="00786312"/>
    <w:rsid w:val="00786870"/>
    <w:rsid w:val="00786DC9"/>
    <w:rsid w:val="007878E6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4C98"/>
    <w:rsid w:val="007A6842"/>
    <w:rsid w:val="007A6C78"/>
    <w:rsid w:val="007B1E79"/>
    <w:rsid w:val="007B72A8"/>
    <w:rsid w:val="007B760B"/>
    <w:rsid w:val="007B7C4A"/>
    <w:rsid w:val="007C0B4F"/>
    <w:rsid w:val="007C1E9B"/>
    <w:rsid w:val="007C23D7"/>
    <w:rsid w:val="007C5528"/>
    <w:rsid w:val="007C615D"/>
    <w:rsid w:val="007D02FB"/>
    <w:rsid w:val="007D155C"/>
    <w:rsid w:val="007D1855"/>
    <w:rsid w:val="007D185D"/>
    <w:rsid w:val="007D1D45"/>
    <w:rsid w:val="007D28E0"/>
    <w:rsid w:val="007D2D9F"/>
    <w:rsid w:val="007D3D62"/>
    <w:rsid w:val="007D4F13"/>
    <w:rsid w:val="007D5D3E"/>
    <w:rsid w:val="007D65B3"/>
    <w:rsid w:val="007D6735"/>
    <w:rsid w:val="007D6B21"/>
    <w:rsid w:val="007D7547"/>
    <w:rsid w:val="007E10E6"/>
    <w:rsid w:val="007E30C2"/>
    <w:rsid w:val="007E4D07"/>
    <w:rsid w:val="007E4F98"/>
    <w:rsid w:val="007E5F4A"/>
    <w:rsid w:val="007E7A30"/>
    <w:rsid w:val="007F05A7"/>
    <w:rsid w:val="007F1AE0"/>
    <w:rsid w:val="007F20BC"/>
    <w:rsid w:val="007F5BB3"/>
    <w:rsid w:val="008010F8"/>
    <w:rsid w:val="00802016"/>
    <w:rsid w:val="00806091"/>
    <w:rsid w:val="00806C26"/>
    <w:rsid w:val="00806C45"/>
    <w:rsid w:val="00807861"/>
    <w:rsid w:val="00810598"/>
    <w:rsid w:val="00811D76"/>
    <w:rsid w:val="00815091"/>
    <w:rsid w:val="008153C0"/>
    <w:rsid w:val="008155EA"/>
    <w:rsid w:val="008173E1"/>
    <w:rsid w:val="00817B5F"/>
    <w:rsid w:val="00820620"/>
    <w:rsid w:val="00823D89"/>
    <w:rsid w:val="00824E18"/>
    <w:rsid w:val="00825B6E"/>
    <w:rsid w:val="00825F76"/>
    <w:rsid w:val="00827612"/>
    <w:rsid w:val="00827C43"/>
    <w:rsid w:val="00827D71"/>
    <w:rsid w:val="00827EFD"/>
    <w:rsid w:val="0083076D"/>
    <w:rsid w:val="00831412"/>
    <w:rsid w:val="00834B65"/>
    <w:rsid w:val="0083687F"/>
    <w:rsid w:val="00837273"/>
    <w:rsid w:val="00840464"/>
    <w:rsid w:val="0084092B"/>
    <w:rsid w:val="008512BC"/>
    <w:rsid w:val="008526D1"/>
    <w:rsid w:val="008534F9"/>
    <w:rsid w:val="00854988"/>
    <w:rsid w:val="00855281"/>
    <w:rsid w:val="008552E0"/>
    <w:rsid w:val="00855343"/>
    <w:rsid w:val="00857255"/>
    <w:rsid w:val="00857B9C"/>
    <w:rsid w:val="00860FED"/>
    <w:rsid w:val="008628C2"/>
    <w:rsid w:val="008633FB"/>
    <w:rsid w:val="00865392"/>
    <w:rsid w:val="0086609C"/>
    <w:rsid w:val="00866345"/>
    <w:rsid w:val="008672E1"/>
    <w:rsid w:val="0087025F"/>
    <w:rsid w:val="0087074E"/>
    <w:rsid w:val="00871E8E"/>
    <w:rsid w:val="00874282"/>
    <w:rsid w:val="008748F7"/>
    <w:rsid w:val="00874FF6"/>
    <w:rsid w:val="008753C0"/>
    <w:rsid w:val="00876DE4"/>
    <w:rsid w:val="008774FB"/>
    <w:rsid w:val="008778C0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DF1"/>
    <w:rsid w:val="008A0459"/>
    <w:rsid w:val="008A16AD"/>
    <w:rsid w:val="008A1B9F"/>
    <w:rsid w:val="008A3788"/>
    <w:rsid w:val="008A38AF"/>
    <w:rsid w:val="008A3CDF"/>
    <w:rsid w:val="008A51F5"/>
    <w:rsid w:val="008A78B2"/>
    <w:rsid w:val="008A78FC"/>
    <w:rsid w:val="008B011E"/>
    <w:rsid w:val="008B045D"/>
    <w:rsid w:val="008B18DA"/>
    <w:rsid w:val="008B201F"/>
    <w:rsid w:val="008B2625"/>
    <w:rsid w:val="008B361A"/>
    <w:rsid w:val="008B46DF"/>
    <w:rsid w:val="008B58FB"/>
    <w:rsid w:val="008B6369"/>
    <w:rsid w:val="008B664E"/>
    <w:rsid w:val="008B6C7C"/>
    <w:rsid w:val="008C10D7"/>
    <w:rsid w:val="008C2220"/>
    <w:rsid w:val="008C29D8"/>
    <w:rsid w:val="008C3055"/>
    <w:rsid w:val="008C3C9B"/>
    <w:rsid w:val="008C41CE"/>
    <w:rsid w:val="008C7558"/>
    <w:rsid w:val="008C75B1"/>
    <w:rsid w:val="008C7B76"/>
    <w:rsid w:val="008C7FAA"/>
    <w:rsid w:val="008D0271"/>
    <w:rsid w:val="008D09A6"/>
    <w:rsid w:val="008D2F8D"/>
    <w:rsid w:val="008D2FE6"/>
    <w:rsid w:val="008D3F59"/>
    <w:rsid w:val="008D4DD7"/>
    <w:rsid w:val="008D57B3"/>
    <w:rsid w:val="008E0537"/>
    <w:rsid w:val="008E20C2"/>
    <w:rsid w:val="008E4529"/>
    <w:rsid w:val="008E6CAD"/>
    <w:rsid w:val="008E6DC0"/>
    <w:rsid w:val="008E78D1"/>
    <w:rsid w:val="008F0FB0"/>
    <w:rsid w:val="008F1739"/>
    <w:rsid w:val="008F35F3"/>
    <w:rsid w:val="008F3F9D"/>
    <w:rsid w:val="008F6044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1953"/>
    <w:rsid w:val="00911F8C"/>
    <w:rsid w:val="009121BB"/>
    <w:rsid w:val="009126B5"/>
    <w:rsid w:val="009128B3"/>
    <w:rsid w:val="00914230"/>
    <w:rsid w:val="009202DD"/>
    <w:rsid w:val="009204BF"/>
    <w:rsid w:val="009206F3"/>
    <w:rsid w:val="00923847"/>
    <w:rsid w:val="009245E7"/>
    <w:rsid w:val="009266D5"/>
    <w:rsid w:val="0092698E"/>
    <w:rsid w:val="009271FC"/>
    <w:rsid w:val="009273B2"/>
    <w:rsid w:val="009319DA"/>
    <w:rsid w:val="00932740"/>
    <w:rsid w:val="009334D7"/>
    <w:rsid w:val="00940134"/>
    <w:rsid w:val="009408BF"/>
    <w:rsid w:val="00941612"/>
    <w:rsid w:val="009422A4"/>
    <w:rsid w:val="00943271"/>
    <w:rsid w:val="00943A92"/>
    <w:rsid w:val="00943B13"/>
    <w:rsid w:val="00943B99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9DC"/>
    <w:rsid w:val="0095629B"/>
    <w:rsid w:val="00957DDC"/>
    <w:rsid w:val="00960F20"/>
    <w:rsid w:val="0096226A"/>
    <w:rsid w:val="00962CA3"/>
    <w:rsid w:val="00963B7E"/>
    <w:rsid w:val="00964137"/>
    <w:rsid w:val="0096415D"/>
    <w:rsid w:val="0096546B"/>
    <w:rsid w:val="009660A4"/>
    <w:rsid w:val="00966281"/>
    <w:rsid w:val="00966AEB"/>
    <w:rsid w:val="0097251E"/>
    <w:rsid w:val="00972589"/>
    <w:rsid w:val="0097490F"/>
    <w:rsid w:val="00974B45"/>
    <w:rsid w:val="009802A1"/>
    <w:rsid w:val="00980CEC"/>
    <w:rsid w:val="00981170"/>
    <w:rsid w:val="009814ED"/>
    <w:rsid w:val="00981CFF"/>
    <w:rsid w:val="00982BDF"/>
    <w:rsid w:val="0098386B"/>
    <w:rsid w:val="00984D8B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742A"/>
    <w:rsid w:val="009B0B09"/>
    <w:rsid w:val="009B123E"/>
    <w:rsid w:val="009B337B"/>
    <w:rsid w:val="009B338B"/>
    <w:rsid w:val="009B34F1"/>
    <w:rsid w:val="009B3D16"/>
    <w:rsid w:val="009B44B1"/>
    <w:rsid w:val="009B513E"/>
    <w:rsid w:val="009B633E"/>
    <w:rsid w:val="009C019D"/>
    <w:rsid w:val="009C0E57"/>
    <w:rsid w:val="009C1C9B"/>
    <w:rsid w:val="009C2CA6"/>
    <w:rsid w:val="009C3CBB"/>
    <w:rsid w:val="009C509C"/>
    <w:rsid w:val="009C7DC2"/>
    <w:rsid w:val="009D06F9"/>
    <w:rsid w:val="009D08B7"/>
    <w:rsid w:val="009D1A44"/>
    <w:rsid w:val="009D2149"/>
    <w:rsid w:val="009D2F5F"/>
    <w:rsid w:val="009D3372"/>
    <w:rsid w:val="009D53EC"/>
    <w:rsid w:val="009D6203"/>
    <w:rsid w:val="009D6715"/>
    <w:rsid w:val="009D7E6A"/>
    <w:rsid w:val="009E2C4E"/>
    <w:rsid w:val="009E3360"/>
    <w:rsid w:val="009E4BF6"/>
    <w:rsid w:val="009E5FB2"/>
    <w:rsid w:val="009E6651"/>
    <w:rsid w:val="009E6BC2"/>
    <w:rsid w:val="009F24DB"/>
    <w:rsid w:val="009F39C3"/>
    <w:rsid w:val="009F39E9"/>
    <w:rsid w:val="009F4327"/>
    <w:rsid w:val="009F450D"/>
    <w:rsid w:val="009F4DF7"/>
    <w:rsid w:val="009F6C7D"/>
    <w:rsid w:val="009F78A6"/>
    <w:rsid w:val="009F7C8A"/>
    <w:rsid w:val="00A00559"/>
    <w:rsid w:val="00A00B84"/>
    <w:rsid w:val="00A018FF"/>
    <w:rsid w:val="00A0214C"/>
    <w:rsid w:val="00A026B6"/>
    <w:rsid w:val="00A03416"/>
    <w:rsid w:val="00A03984"/>
    <w:rsid w:val="00A03A4F"/>
    <w:rsid w:val="00A052D3"/>
    <w:rsid w:val="00A05D95"/>
    <w:rsid w:val="00A078BC"/>
    <w:rsid w:val="00A07BC7"/>
    <w:rsid w:val="00A10B99"/>
    <w:rsid w:val="00A127F2"/>
    <w:rsid w:val="00A1377B"/>
    <w:rsid w:val="00A145BE"/>
    <w:rsid w:val="00A14EE1"/>
    <w:rsid w:val="00A155B4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32920"/>
    <w:rsid w:val="00A32DEC"/>
    <w:rsid w:val="00A33FB5"/>
    <w:rsid w:val="00A34B52"/>
    <w:rsid w:val="00A36608"/>
    <w:rsid w:val="00A405E9"/>
    <w:rsid w:val="00A41332"/>
    <w:rsid w:val="00A414F2"/>
    <w:rsid w:val="00A417F6"/>
    <w:rsid w:val="00A41B4B"/>
    <w:rsid w:val="00A446D3"/>
    <w:rsid w:val="00A44F28"/>
    <w:rsid w:val="00A45267"/>
    <w:rsid w:val="00A46ACE"/>
    <w:rsid w:val="00A50AAE"/>
    <w:rsid w:val="00A50B0B"/>
    <w:rsid w:val="00A51B7E"/>
    <w:rsid w:val="00A531BD"/>
    <w:rsid w:val="00A546A1"/>
    <w:rsid w:val="00A54AA2"/>
    <w:rsid w:val="00A54FB7"/>
    <w:rsid w:val="00A55038"/>
    <w:rsid w:val="00A562DC"/>
    <w:rsid w:val="00A573F8"/>
    <w:rsid w:val="00A60107"/>
    <w:rsid w:val="00A608D8"/>
    <w:rsid w:val="00A61F16"/>
    <w:rsid w:val="00A64E83"/>
    <w:rsid w:val="00A66529"/>
    <w:rsid w:val="00A66DFB"/>
    <w:rsid w:val="00A6745B"/>
    <w:rsid w:val="00A677B7"/>
    <w:rsid w:val="00A71F79"/>
    <w:rsid w:val="00A7342C"/>
    <w:rsid w:val="00A73D70"/>
    <w:rsid w:val="00A74DD1"/>
    <w:rsid w:val="00A74FAD"/>
    <w:rsid w:val="00A7525C"/>
    <w:rsid w:val="00A754F3"/>
    <w:rsid w:val="00A81E27"/>
    <w:rsid w:val="00A822BF"/>
    <w:rsid w:val="00A82F6C"/>
    <w:rsid w:val="00A83481"/>
    <w:rsid w:val="00A84259"/>
    <w:rsid w:val="00A8464C"/>
    <w:rsid w:val="00A85834"/>
    <w:rsid w:val="00A87A78"/>
    <w:rsid w:val="00A87D5B"/>
    <w:rsid w:val="00A906AE"/>
    <w:rsid w:val="00A91171"/>
    <w:rsid w:val="00A923A0"/>
    <w:rsid w:val="00A92E3E"/>
    <w:rsid w:val="00A9369F"/>
    <w:rsid w:val="00A94D7A"/>
    <w:rsid w:val="00A9621E"/>
    <w:rsid w:val="00A9706D"/>
    <w:rsid w:val="00A97257"/>
    <w:rsid w:val="00A97BB5"/>
    <w:rsid w:val="00AA0DB7"/>
    <w:rsid w:val="00AA1E1E"/>
    <w:rsid w:val="00AA1E4C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3797"/>
    <w:rsid w:val="00AB3EAA"/>
    <w:rsid w:val="00AB3F6E"/>
    <w:rsid w:val="00AB4500"/>
    <w:rsid w:val="00AB5534"/>
    <w:rsid w:val="00AB75E3"/>
    <w:rsid w:val="00AC02AF"/>
    <w:rsid w:val="00AC1CA2"/>
    <w:rsid w:val="00AC22F3"/>
    <w:rsid w:val="00AC45F1"/>
    <w:rsid w:val="00AC60E6"/>
    <w:rsid w:val="00AC73F6"/>
    <w:rsid w:val="00AC79A1"/>
    <w:rsid w:val="00AC7F2A"/>
    <w:rsid w:val="00AD0980"/>
    <w:rsid w:val="00AD1E16"/>
    <w:rsid w:val="00AD4CA0"/>
    <w:rsid w:val="00AD5B23"/>
    <w:rsid w:val="00AD6572"/>
    <w:rsid w:val="00AD711C"/>
    <w:rsid w:val="00AD7181"/>
    <w:rsid w:val="00AD7B1A"/>
    <w:rsid w:val="00AE04AD"/>
    <w:rsid w:val="00AE0C25"/>
    <w:rsid w:val="00AE1F3F"/>
    <w:rsid w:val="00AE33F8"/>
    <w:rsid w:val="00AE586D"/>
    <w:rsid w:val="00AE6179"/>
    <w:rsid w:val="00AE73C1"/>
    <w:rsid w:val="00AE789B"/>
    <w:rsid w:val="00AE78D9"/>
    <w:rsid w:val="00AE7A2C"/>
    <w:rsid w:val="00AF03EC"/>
    <w:rsid w:val="00AF17A4"/>
    <w:rsid w:val="00AF32C8"/>
    <w:rsid w:val="00AF3ECD"/>
    <w:rsid w:val="00AF4D69"/>
    <w:rsid w:val="00AF4E32"/>
    <w:rsid w:val="00AF6BD2"/>
    <w:rsid w:val="00B009ED"/>
    <w:rsid w:val="00B011D2"/>
    <w:rsid w:val="00B01F02"/>
    <w:rsid w:val="00B02DCF"/>
    <w:rsid w:val="00B03279"/>
    <w:rsid w:val="00B039B6"/>
    <w:rsid w:val="00B04505"/>
    <w:rsid w:val="00B05FA0"/>
    <w:rsid w:val="00B0730D"/>
    <w:rsid w:val="00B107A2"/>
    <w:rsid w:val="00B11836"/>
    <w:rsid w:val="00B121AD"/>
    <w:rsid w:val="00B12802"/>
    <w:rsid w:val="00B1323D"/>
    <w:rsid w:val="00B14240"/>
    <w:rsid w:val="00B14B13"/>
    <w:rsid w:val="00B17A73"/>
    <w:rsid w:val="00B17CC6"/>
    <w:rsid w:val="00B22028"/>
    <w:rsid w:val="00B22359"/>
    <w:rsid w:val="00B23086"/>
    <w:rsid w:val="00B24A85"/>
    <w:rsid w:val="00B2572F"/>
    <w:rsid w:val="00B3051E"/>
    <w:rsid w:val="00B31D6B"/>
    <w:rsid w:val="00B325F5"/>
    <w:rsid w:val="00B34ED2"/>
    <w:rsid w:val="00B36141"/>
    <w:rsid w:val="00B362C3"/>
    <w:rsid w:val="00B36922"/>
    <w:rsid w:val="00B37A33"/>
    <w:rsid w:val="00B37DFF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162"/>
    <w:rsid w:val="00B53941"/>
    <w:rsid w:val="00B53DBC"/>
    <w:rsid w:val="00B5427F"/>
    <w:rsid w:val="00B54877"/>
    <w:rsid w:val="00B553E3"/>
    <w:rsid w:val="00B55900"/>
    <w:rsid w:val="00B55E44"/>
    <w:rsid w:val="00B5733C"/>
    <w:rsid w:val="00B5763E"/>
    <w:rsid w:val="00B60CB4"/>
    <w:rsid w:val="00B615A2"/>
    <w:rsid w:val="00B61C94"/>
    <w:rsid w:val="00B62ACE"/>
    <w:rsid w:val="00B6409D"/>
    <w:rsid w:val="00B6519A"/>
    <w:rsid w:val="00B65463"/>
    <w:rsid w:val="00B655EC"/>
    <w:rsid w:val="00B66560"/>
    <w:rsid w:val="00B71458"/>
    <w:rsid w:val="00B71531"/>
    <w:rsid w:val="00B72012"/>
    <w:rsid w:val="00B73715"/>
    <w:rsid w:val="00B737B2"/>
    <w:rsid w:val="00B8034D"/>
    <w:rsid w:val="00B807E4"/>
    <w:rsid w:val="00B809DA"/>
    <w:rsid w:val="00B80D12"/>
    <w:rsid w:val="00B82B3E"/>
    <w:rsid w:val="00B877E1"/>
    <w:rsid w:val="00B90DBB"/>
    <w:rsid w:val="00B90FD8"/>
    <w:rsid w:val="00B92BED"/>
    <w:rsid w:val="00B938AA"/>
    <w:rsid w:val="00B94166"/>
    <w:rsid w:val="00B948BC"/>
    <w:rsid w:val="00B94C6B"/>
    <w:rsid w:val="00B94D76"/>
    <w:rsid w:val="00B95129"/>
    <w:rsid w:val="00B953E8"/>
    <w:rsid w:val="00B97588"/>
    <w:rsid w:val="00B97E28"/>
    <w:rsid w:val="00BA0600"/>
    <w:rsid w:val="00BA10F2"/>
    <w:rsid w:val="00BA1417"/>
    <w:rsid w:val="00BA3F3A"/>
    <w:rsid w:val="00BA5ABA"/>
    <w:rsid w:val="00BA5F36"/>
    <w:rsid w:val="00BA7AD9"/>
    <w:rsid w:val="00BB0F30"/>
    <w:rsid w:val="00BB13D6"/>
    <w:rsid w:val="00BB2348"/>
    <w:rsid w:val="00BB2638"/>
    <w:rsid w:val="00BB2A73"/>
    <w:rsid w:val="00BB34CE"/>
    <w:rsid w:val="00BB3733"/>
    <w:rsid w:val="00BB4326"/>
    <w:rsid w:val="00BB480A"/>
    <w:rsid w:val="00BB56D6"/>
    <w:rsid w:val="00BB6976"/>
    <w:rsid w:val="00BB7339"/>
    <w:rsid w:val="00BB7A26"/>
    <w:rsid w:val="00BB7F5C"/>
    <w:rsid w:val="00BC0366"/>
    <w:rsid w:val="00BC057C"/>
    <w:rsid w:val="00BC0735"/>
    <w:rsid w:val="00BC0DE1"/>
    <w:rsid w:val="00BC2EAD"/>
    <w:rsid w:val="00BC3006"/>
    <w:rsid w:val="00BC3525"/>
    <w:rsid w:val="00BC66F9"/>
    <w:rsid w:val="00BC7CE3"/>
    <w:rsid w:val="00BC7CFB"/>
    <w:rsid w:val="00BD243D"/>
    <w:rsid w:val="00BD2C05"/>
    <w:rsid w:val="00BD2D41"/>
    <w:rsid w:val="00BD4590"/>
    <w:rsid w:val="00BD5F2E"/>
    <w:rsid w:val="00BD63E7"/>
    <w:rsid w:val="00BD7688"/>
    <w:rsid w:val="00BD7CAD"/>
    <w:rsid w:val="00BD7EAF"/>
    <w:rsid w:val="00BE0A29"/>
    <w:rsid w:val="00BE0EA0"/>
    <w:rsid w:val="00BE247C"/>
    <w:rsid w:val="00BE26ED"/>
    <w:rsid w:val="00BE5A0E"/>
    <w:rsid w:val="00BE5AC5"/>
    <w:rsid w:val="00BF0FF2"/>
    <w:rsid w:val="00BF1BC7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2F6"/>
    <w:rsid w:val="00BF7B7F"/>
    <w:rsid w:val="00C000C4"/>
    <w:rsid w:val="00C0010D"/>
    <w:rsid w:val="00C00B34"/>
    <w:rsid w:val="00C00BFB"/>
    <w:rsid w:val="00C02053"/>
    <w:rsid w:val="00C02B74"/>
    <w:rsid w:val="00C03D1A"/>
    <w:rsid w:val="00C04DEA"/>
    <w:rsid w:val="00C05598"/>
    <w:rsid w:val="00C0582F"/>
    <w:rsid w:val="00C07C4F"/>
    <w:rsid w:val="00C07FBC"/>
    <w:rsid w:val="00C13B04"/>
    <w:rsid w:val="00C14682"/>
    <w:rsid w:val="00C1628B"/>
    <w:rsid w:val="00C164CC"/>
    <w:rsid w:val="00C172B0"/>
    <w:rsid w:val="00C17CED"/>
    <w:rsid w:val="00C2074D"/>
    <w:rsid w:val="00C20BBA"/>
    <w:rsid w:val="00C234B6"/>
    <w:rsid w:val="00C2364F"/>
    <w:rsid w:val="00C24B77"/>
    <w:rsid w:val="00C263E4"/>
    <w:rsid w:val="00C26519"/>
    <w:rsid w:val="00C306D8"/>
    <w:rsid w:val="00C31B1D"/>
    <w:rsid w:val="00C31F77"/>
    <w:rsid w:val="00C3220A"/>
    <w:rsid w:val="00C3223C"/>
    <w:rsid w:val="00C32C91"/>
    <w:rsid w:val="00C362A8"/>
    <w:rsid w:val="00C40070"/>
    <w:rsid w:val="00C418B3"/>
    <w:rsid w:val="00C42283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C12"/>
    <w:rsid w:val="00C66F4B"/>
    <w:rsid w:val="00C70047"/>
    <w:rsid w:val="00C711B6"/>
    <w:rsid w:val="00C717AF"/>
    <w:rsid w:val="00C72E34"/>
    <w:rsid w:val="00C74027"/>
    <w:rsid w:val="00C74A77"/>
    <w:rsid w:val="00C74D57"/>
    <w:rsid w:val="00C75503"/>
    <w:rsid w:val="00C76288"/>
    <w:rsid w:val="00C779BA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3A99"/>
    <w:rsid w:val="00C94387"/>
    <w:rsid w:val="00C9460B"/>
    <w:rsid w:val="00C95DCF"/>
    <w:rsid w:val="00C9662B"/>
    <w:rsid w:val="00C9769F"/>
    <w:rsid w:val="00C978A8"/>
    <w:rsid w:val="00CA1753"/>
    <w:rsid w:val="00CA2262"/>
    <w:rsid w:val="00CA5C12"/>
    <w:rsid w:val="00CA6515"/>
    <w:rsid w:val="00CA669E"/>
    <w:rsid w:val="00CB0A1C"/>
    <w:rsid w:val="00CB0FBD"/>
    <w:rsid w:val="00CB1101"/>
    <w:rsid w:val="00CB20CD"/>
    <w:rsid w:val="00CB289D"/>
    <w:rsid w:val="00CB3CF2"/>
    <w:rsid w:val="00CB5015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73BC"/>
    <w:rsid w:val="00CD05E6"/>
    <w:rsid w:val="00CD08EC"/>
    <w:rsid w:val="00CD12E6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B1D"/>
    <w:rsid w:val="00CE3807"/>
    <w:rsid w:val="00CE3B3A"/>
    <w:rsid w:val="00CE5B75"/>
    <w:rsid w:val="00CE76C4"/>
    <w:rsid w:val="00CF0A4E"/>
    <w:rsid w:val="00CF0FED"/>
    <w:rsid w:val="00CF1388"/>
    <w:rsid w:val="00CF361B"/>
    <w:rsid w:val="00CF424F"/>
    <w:rsid w:val="00CF65D1"/>
    <w:rsid w:val="00CF6FEC"/>
    <w:rsid w:val="00CF7420"/>
    <w:rsid w:val="00CF7F3C"/>
    <w:rsid w:val="00D015E2"/>
    <w:rsid w:val="00D01BDC"/>
    <w:rsid w:val="00D0377B"/>
    <w:rsid w:val="00D04BA9"/>
    <w:rsid w:val="00D0585A"/>
    <w:rsid w:val="00D06C27"/>
    <w:rsid w:val="00D06E4D"/>
    <w:rsid w:val="00D072D5"/>
    <w:rsid w:val="00D0748B"/>
    <w:rsid w:val="00D108DA"/>
    <w:rsid w:val="00D1484A"/>
    <w:rsid w:val="00D1692A"/>
    <w:rsid w:val="00D206DA"/>
    <w:rsid w:val="00D20759"/>
    <w:rsid w:val="00D20A1E"/>
    <w:rsid w:val="00D21185"/>
    <w:rsid w:val="00D212F8"/>
    <w:rsid w:val="00D214B4"/>
    <w:rsid w:val="00D22D3B"/>
    <w:rsid w:val="00D23E66"/>
    <w:rsid w:val="00D2439A"/>
    <w:rsid w:val="00D2601B"/>
    <w:rsid w:val="00D2639D"/>
    <w:rsid w:val="00D30666"/>
    <w:rsid w:val="00D30D8E"/>
    <w:rsid w:val="00D30E3E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761E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897"/>
    <w:rsid w:val="00D73A61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87849"/>
    <w:rsid w:val="00D90952"/>
    <w:rsid w:val="00D90AB0"/>
    <w:rsid w:val="00D93D18"/>
    <w:rsid w:val="00D9464C"/>
    <w:rsid w:val="00D951D9"/>
    <w:rsid w:val="00D95D58"/>
    <w:rsid w:val="00D96385"/>
    <w:rsid w:val="00DA00F1"/>
    <w:rsid w:val="00DA0B07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C0DD6"/>
    <w:rsid w:val="00DC0F45"/>
    <w:rsid w:val="00DC1DBE"/>
    <w:rsid w:val="00DC324D"/>
    <w:rsid w:val="00DC33B7"/>
    <w:rsid w:val="00DC4B87"/>
    <w:rsid w:val="00DC779E"/>
    <w:rsid w:val="00DC7E96"/>
    <w:rsid w:val="00DD1980"/>
    <w:rsid w:val="00DD227C"/>
    <w:rsid w:val="00DD2564"/>
    <w:rsid w:val="00DD3F16"/>
    <w:rsid w:val="00DD44EB"/>
    <w:rsid w:val="00DD4895"/>
    <w:rsid w:val="00DE016E"/>
    <w:rsid w:val="00DE25AE"/>
    <w:rsid w:val="00DE311F"/>
    <w:rsid w:val="00DE3BBD"/>
    <w:rsid w:val="00DE436C"/>
    <w:rsid w:val="00DE471A"/>
    <w:rsid w:val="00DE4991"/>
    <w:rsid w:val="00DE6CC7"/>
    <w:rsid w:val="00DE78FB"/>
    <w:rsid w:val="00DF1A15"/>
    <w:rsid w:val="00DF2591"/>
    <w:rsid w:val="00DF4119"/>
    <w:rsid w:val="00DF4C18"/>
    <w:rsid w:val="00DF6248"/>
    <w:rsid w:val="00DF6860"/>
    <w:rsid w:val="00DF6D81"/>
    <w:rsid w:val="00E00048"/>
    <w:rsid w:val="00E01582"/>
    <w:rsid w:val="00E015AF"/>
    <w:rsid w:val="00E06B7A"/>
    <w:rsid w:val="00E06BC5"/>
    <w:rsid w:val="00E07111"/>
    <w:rsid w:val="00E077D4"/>
    <w:rsid w:val="00E07D60"/>
    <w:rsid w:val="00E114F0"/>
    <w:rsid w:val="00E12FBE"/>
    <w:rsid w:val="00E131A6"/>
    <w:rsid w:val="00E13357"/>
    <w:rsid w:val="00E14B0A"/>
    <w:rsid w:val="00E14F5A"/>
    <w:rsid w:val="00E15B93"/>
    <w:rsid w:val="00E17B2B"/>
    <w:rsid w:val="00E24B51"/>
    <w:rsid w:val="00E24B82"/>
    <w:rsid w:val="00E25285"/>
    <w:rsid w:val="00E257A1"/>
    <w:rsid w:val="00E268B9"/>
    <w:rsid w:val="00E26B8A"/>
    <w:rsid w:val="00E27CFF"/>
    <w:rsid w:val="00E300F8"/>
    <w:rsid w:val="00E30CF8"/>
    <w:rsid w:val="00E322B7"/>
    <w:rsid w:val="00E32A6A"/>
    <w:rsid w:val="00E32C8D"/>
    <w:rsid w:val="00E33532"/>
    <w:rsid w:val="00E34224"/>
    <w:rsid w:val="00E34AFD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70BDD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3052"/>
    <w:rsid w:val="00E9311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6539"/>
    <w:rsid w:val="00EA7FE2"/>
    <w:rsid w:val="00EB0445"/>
    <w:rsid w:val="00EB131E"/>
    <w:rsid w:val="00EB2CF9"/>
    <w:rsid w:val="00EB2E32"/>
    <w:rsid w:val="00EB2FDA"/>
    <w:rsid w:val="00EB3423"/>
    <w:rsid w:val="00EB3F59"/>
    <w:rsid w:val="00EB5B37"/>
    <w:rsid w:val="00EB6B55"/>
    <w:rsid w:val="00EB710E"/>
    <w:rsid w:val="00EB76A1"/>
    <w:rsid w:val="00EC1360"/>
    <w:rsid w:val="00EC1BE3"/>
    <w:rsid w:val="00EC3104"/>
    <w:rsid w:val="00EC447B"/>
    <w:rsid w:val="00EC4CC2"/>
    <w:rsid w:val="00EC72A2"/>
    <w:rsid w:val="00ED02FF"/>
    <w:rsid w:val="00ED0385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F2270"/>
    <w:rsid w:val="00EF3ACA"/>
    <w:rsid w:val="00EF6D8C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3F2A"/>
    <w:rsid w:val="00F145A2"/>
    <w:rsid w:val="00F14AB0"/>
    <w:rsid w:val="00F16276"/>
    <w:rsid w:val="00F16945"/>
    <w:rsid w:val="00F17B3D"/>
    <w:rsid w:val="00F20786"/>
    <w:rsid w:val="00F2080C"/>
    <w:rsid w:val="00F20AC4"/>
    <w:rsid w:val="00F23740"/>
    <w:rsid w:val="00F2492B"/>
    <w:rsid w:val="00F25BA2"/>
    <w:rsid w:val="00F27A7A"/>
    <w:rsid w:val="00F3003C"/>
    <w:rsid w:val="00F30C27"/>
    <w:rsid w:val="00F31530"/>
    <w:rsid w:val="00F32FBE"/>
    <w:rsid w:val="00F33C40"/>
    <w:rsid w:val="00F340DF"/>
    <w:rsid w:val="00F34319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7696"/>
    <w:rsid w:val="00F51AC1"/>
    <w:rsid w:val="00F556F9"/>
    <w:rsid w:val="00F56369"/>
    <w:rsid w:val="00F568E2"/>
    <w:rsid w:val="00F57328"/>
    <w:rsid w:val="00F60FB1"/>
    <w:rsid w:val="00F6112E"/>
    <w:rsid w:val="00F62169"/>
    <w:rsid w:val="00F62F39"/>
    <w:rsid w:val="00F65194"/>
    <w:rsid w:val="00F666BF"/>
    <w:rsid w:val="00F66CD2"/>
    <w:rsid w:val="00F6710D"/>
    <w:rsid w:val="00F7177E"/>
    <w:rsid w:val="00F717AA"/>
    <w:rsid w:val="00F71DA6"/>
    <w:rsid w:val="00F72536"/>
    <w:rsid w:val="00F726B3"/>
    <w:rsid w:val="00F72D2D"/>
    <w:rsid w:val="00F731C1"/>
    <w:rsid w:val="00F73279"/>
    <w:rsid w:val="00F733C8"/>
    <w:rsid w:val="00F74768"/>
    <w:rsid w:val="00F75634"/>
    <w:rsid w:val="00F76882"/>
    <w:rsid w:val="00F77D3F"/>
    <w:rsid w:val="00F84DAD"/>
    <w:rsid w:val="00F85793"/>
    <w:rsid w:val="00F85B1D"/>
    <w:rsid w:val="00F86050"/>
    <w:rsid w:val="00F87EB9"/>
    <w:rsid w:val="00F90963"/>
    <w:rsid w:val="00F91C2E"/>
    <w:rsid w:val="00F92F10"/>
    <w:rsid w:val="00F93651"/>
    <w:rsid w:val="00F93D62"/>
    <w:rsid w:val="00F95B36"/>
    <w:rsid w:val="00F961E5"/>
    <w:rsid w:val="00F97133"/>
    <w:rsid w:val="00F97D65"/>
    <w:rsid w:val="00FA1DA2"/>
    <w:rsid w:val="00FA3BFB"/>
    <w:rsid w:val="00FA3F93"/>
    <w:rsid w:val="00FA469B"/>
    <w:rsid w:val="00FA5138"/>
    <w:rsid w:val="00FA5E14"/>
    <w:rsid w:val="00FA68D6"/>
    <w:rsid w:val="00FA7F22"/>
    <w:rsid w:val="00FB0793"/>
    <w:rsid w:val="00FB194B"/>
    <w:rsid w:val="00FB1A5B"/>
    <w:rsid w:val="00FB1DD6"/>
    <w:rsid w:val="00FB2060"/>
    <w:rsid w:val="00FB3221"/>
    <w:rsid w:val="00FB3A00"/>
    <w:rsid w:val="00FB5A99"/>
    <w:rsid w:val="00FB5E60"/>
    <w:rsid w:val="00FB6310"/>
    <w:rsid w:val="00FB76E6"/>
    <w:rsid w:val="00FC158F"/>
    <w:rsid w:val="00FC1E25"/>
    <w:rsid w:val="00FC219D"/>
    <w:rsid w:val="00FC5F52"/>
    <w:rsid w:val="00FC6173"/>
    <w:rsid w:val="00FC6DE9"/>
    <w:rsid w:val="00FC6F41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9AF"/>
    <w:rsid w:val="00FD7F81"/>
    <w:rsid w:val="00FE0872"/>
    <w:rsid w:val="00FE165F"/>
    <w:rsid w:val="00FE1839"/>
    <w:rsid w:val="00FE1899"/>
    <w:rsid w:val="00FE3CCD"/>
    <w:rsid w:val="00FE44A5"/>
    <w:rsid w:val="00FE5CC4"/>
    <w:rsid w:val="00FE670D"/>
    <w:rsid w:val="00FE72A2"/>
    <w:rsid w:val="00FF01F7"/>
    <w:rsid w:val="00FF1D0A"/>
    <w:rsid w:val="00FF22FE"/>
    <w:rsid w:val="00FF2327"/>
    <w:rsid w:val="00FF4075"/>
    <w:rsid w:val="00FF4427"/>
    <w:rsid w:val="00FF4500"/>
    <w:rsid w:val="00FF602E"/>
    <w:rsid w:val="00FF6A15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F5A1"/>
  <w15:docId w15:val="{BEE3767E-7996-49D6-8251-43F9C577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6514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3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1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2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1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uiPriority w:val="99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character" w:customStyle="1" w:styleId="normaltextrun">
    <w:name w:val="normaltextrun"/>
    <w:basedOn w:val="Policepardfaut"/>
    <w:rsid w:val="00BF72F6"/>
  </w:style>
  <w:style w:type="paragraph" w:customStyle="1" w:styleId="Default">
    <w:name w:val="Default"/>
    <w:rsid w:val="00D207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817B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817B5F"/>
  </w:style>
  <w:style w:type="character" w:customStyle="1" w:styleId="eop">
    <w:name w:val="eop"/>
    <w:basedOn w:val="Policepardfaut"/>
    <w:rsid w:val="0081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ynergie-europe.fr/e_synergi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2039-8651-4504-B836-A5D064218C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48FADC-1DF6-443C-A55A-D0AFC08F6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02861-d37b-45f9-8aec-d63535745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271756-85AF-4472-B0D1-B239ECB40F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618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LAGRANGE Frederic</dc:creator>
  <cp:lastModifiedBy>CAILLAUD Bertille</cp:lastModifiedBy>
  <cp:revision>25</cp:revision>
  <cp:lastPrinted>2022-10-11T15:20:00Z</cp:lastPrinted>
  <dcterms:created xsi:type="dcterms:W3CDTF">2022-10-03T15:07:00Z</dcterms:created>
  <dcterms:modified xsi:type="dcterms:W3CDTF">2023-03-27T08:53:00Z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</Properties>
</file>